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F548CD" w14:textId="1055C35E" w:rsidR="005F286E" w:rsidRPr="003B7300" w:rsidRDefault="00702308" w:rsidP="00CF6E3E">
      <w:pPr>
        <w:pStyle w:val="RSCH1"/>
        <w:rPr>
          <w:color w:val="991E66"/>
        </w:rPr>
      </w:pPr>
      <w:r w:rsidRPr="009E173F">
        <w:rPr>
          <w:color w:val="991E66"/>
        </w:rPr>
        <w:t>Demonstrations</w:t>
      </w:r>
      <w:r>
        <w:rPr>
          <w:color w:val="991E66"/>
        </w:rPr>
        <w:t xml:space="preserve"> with dry ice</w:t>
      </w:r>
    </w:p>
    <w:p w14:paraId="3858DBF8" w14:textId="7B3053BE" w:rsidR="009E173F" w:rsidRDefault="00905E09" w:rsidP="000878DA">
      <w:pPr>
        <w:shd w:val="clear" w:color="auto" w:fill="FFFFFF"/>
        <w:jc w:val="left"/>
        <w:rPr>
          <w:rFonts w:ascii="Century Gothic" w:hAnsi="Century Gothic"/>
          <w:sz w:val="22"/>
          <w:szCs w:val="22"/>
        </w:rPr>
      </w:pPr>
      <w:bookmarkStart w:id="0" w:name="_Hlk133917238"/>
      <w:r w:rsidRPr="000878DA">
        <w:rPr>
          <w:rFonts w:ascii="Century Gothic" w:hAnsi="Century Gothic"/>
          <w:sz w:val="22"/>
          <w:szCs w:val="22"/>
          <w:lang w:eastAsia="en-GB"/>
        </w:rPr>
        <w:t>Th</w:t>
      </w:r>
      <w:r w:rsidR="00104CB2">
        <w:rPr>
          <w:rFonts w:ascii="Century Gothic" w:hAnsi="Century Gothic"/>
          <w:sz w:val="22"/>
          <w:szCs w:val="22"/>
          <w:lang w:eastAsia="en-GB"/>
        </w:rPr>
        <w:t>ese notes</w:t>
      </w:r>
      <w:r w:rsidRPr="000878DA">
        <w:rPr>
          <w:rFonts w:ascii="Century Gothic" w:hAnsi="Century Gothic"/>
          <w:sz w:val="22"/>
          <w:szCs w:val="22"/>
          <w:lang w:eastAsia="en-GB"/>
        </w:rPr>
        <w:t xml:space="preserve"> </w:t>
      </w:r>
      <w:r w:rsidR="00104CB2">
        <w:rPr>
          <w:rFonts w:ascii="Century Gothic" w:hAnsi="Century Gothic"/>
          <w:sz w:val="22"/>
          <w:szCs w:val="22"/>
          <w:lang w:eastAsia="en-GB"/>
        </w:rPr>
        <w:t>accompany</w:t>
      </w:r>
      <w:r w:rsidR="001A278F" w:rsidRPr="000878DA">
        <w:rPr>
          <w:rFonts w:ascii="Century Gothic" w:hAnsi="Century Gothic"/>
          <w:sz w:val="22"/>
          <w:szCs w:val="22"/>
          <w:lang w:eastAsia="en-GB"/>
        </w:rPr>
        <w:t xml:space="preserve"> the </w:t>
      </w:r>
      <w:r w:rsidR="00104CB2">
        <w:rPr>
          <w:rFonts w:ascii="Century Gothic" w:hAnsi="Century Gothic"/>
          <w:sz w:val="22"/>
          <w:szCs w:val="22"/>
          <w:lang w:eastAsia="en-GB"/>
        </w:rPr>
        <w:t xml:space="preserve">video </w:t>
      </w:r>
      <w:bookmarkStart w:id="1" w:name="_Hlk173227338"/>
      <w:r w:rsidR="00702308" w:rsidRPr="00C663ED">
        <w:rPr>
          <w:rFonts w:ascii="Century Gothic" w:eastAsia="Calibri" w:hAnsi="Century Gothic" w:cs="Calibri"/>
          <w:bCs/>
          <w:color w:val="222222"/>
          <w:sz w:val="22"/>
          <w:szCs w:val="22"/>
        </w:rPr>
        <w:t>Demonstrations with dry ice: explore changes of state and neutralisation reactions</w:t>
      </w:r>
      <w:r w:rsidR="00104CB2">
        <w:rPr>
          <w:rFonts w:ascii="Century Gothic" w:eastAsia="Calibri" w:hAnsi="Century Gothic" w:cs="Calibri"/>
          <w:b/>
          <w:color w:val="222222"/>
          <w:sz w:val="22"/>
          <w:szCs w:val="22"/>
        </w:rPr>
        <w:t xml:space="preserve"> </w:t>
      </w:r>
      <w:bookmarkEnd w:id="1"/>
      <w:r w:rsidR="00B63F7E">
        <w:rPr>
          <w:rFonts w:ascii="Century Gothic" w:hAnsi="Century Gothic"/>
          <w:sz w:val="22"/>
          <w:szCs w:val="22"/>
          <w:lang w:eastAsia="en-GB"/>
        </w:rPr>
        <w:t>from</w:t>
      </w:r>
      <w:r w:rsidR="00B63F7E" w:rsidRPr="000878DA">
        <w:rPr>
          <w:rFonts w:ascii="Century Gothic" w:hAnsi="Century Gothic"/>
          <w:sz w:val="22"/>
          <w:szCs w:val="22"/>
          <w:lang w:eastAsia="en-GB"/>
        </w:rPr>
        <w:t xml:space="preserve"> </w:t>
      </w:r>
      <w:r w:rsidR="00B63F7E" w:rsidRPr="000878DA">
        <w:rPr>
          <w:rFonts w:ascii="Century Gothic" w:hAnsi="Century Gothic"/>
          <w:i/>
          <w:iCs/>
          <w:sz w:val="22"/>
          <w:szCs w:val="22"/>
          <w:lang w:eastAsia="en-GB"/>
        </w:rPr>
        <w:t>Education in Chemistry</w:t>
      </w:r>
      <w:r w:rsidR="00B63F7E" w:rsidRPr="000878DA">
        <w:rPr>
          <w:rFonts w:ascii="Century Gothic" w:hAnsi="Century Gothic"/>
          <w:sz w:val="22"/>
          <w:szCs w:val="22"/>
          <w:lang w:eastAsia="en-GB"/>
        </w:rPr>
        <w:t xml:space="preserve"> </w:t>
      </w:r>
      <w:r w:rsidR="001A278F" w:rsidRPr="000878DA">
        <w:rPr>
          <w:rFonts w:ascii="Century Gothic" w:hAnsi="Century Gothic"/>
          <w:sz w:val="22"/>
          <w:szCs w:val="22"/>
          <w:lang w:eastAsia="en-GB"/>
        </w:rPr>
        <w:t xml:space="preserve">which </w:t>
      </w:r>
      <w:r w:rsidR="00B63F7E">
        <w:rPr>
          <w:rFonts w:ascii="Century Gothic" w:hAnsi="Century Gothic"/>
          <w:sz w:val="22"/>
          <w:szCs w:val="22"/>
          <w:lang w:eastAsia="en-GB"/>
        </w:rPr>
        <w:t xml:space="preserve">you </w:t>
      </w:r>
      <w:r w:rsidR="001A278F" w:rsidRPr="000878DA">
        <w:rPr>
          <w:rFonts w:ascii="Century Gothic" w:hAnsi="Century Gothic"/>
          <w:sz w:val="22"/>
          <w:szCs w:val="22"/>
          <w:lang w:eastAsia="en-GB"/>
        </w:rPr>
        <w:t xml:space="preserve">can view at: </w:t>
      </w:r>
      <w:hyperlink r:id="rId8" w:history="1">
        <w:r w:rsidR="009E173F" w:rsidRPr="00C663ED">
          <w:rPr>
            <w:rStyle w:val="Hyperlink"/>
            <w:rFonts w:ascii="Century Gothic" w:hAnsi="Century Gothic"/>
            <w:color w:val="991E66"/>
            <w:sz w:val="22"/>
            <w:szCs w:val="22"/>
          </w:rPr>
          <w:t>rsc.li/3WiEzw8</w:t>
        </w:r>
      </w:hyperlink>
      <w:r w:rsidR="009E173F" w:rsidRPr="00C663ED">
        <w:rPr>
          <w:rFonts w:ascii="Century Gothic" w:hAnsi="Century Gothic"/>
          <w:sz w:val="22"/>
          <w:szCs w:val="22"/>
        </w:rPr>
        <w:t>.</w:t>
      </w:r>
    </w:p>
    <w:p w14:paraId="31A66C95" w14:textId="77777777" w:rsidR="004058F0" w:rsidRPr="004058F0" w:rsidRDefault="004058F0" w:rsidP="004058F0">
      <w:pPr>
        <w:shd w:val="clear" w:color="auto" w:fill="FFFFFF"/>
        <w:spacing w:after="0" w:line="240" w:lineRule="auto"/>
        <w:jc w:val="left"/>
        <w:rPr>
          <w:rStyle w:val="Hyperlink"/>
          <w:color w:val="auto"/>
          <w:sz w:val="16"/>
          <w:szCs w:val="16"/>
          <w:u w:val="none"/>
        </w:rPr>
      </w:pPr>
    </w:p>
    <w:p w14:paraId="1B064379" w14:textId="04EE8FDF" w:rsidR="00CD7415" w:rsidRDefault="00CD7415" w:rsidP="00CD7415">
      <w:pPr>
        <w:pStyle w:val="RSCBasictext"/>
        <w:rPr>
          <w:lang w:val="en-US"/>
        </w:rPr>
      </w:pPr>
      <w:r>
        <w:rPr>
          <w:lang w:val="en-US"/>
        </w:rPr>
        <w:t xml:space="preserve">These visually striking experiments demonstrate the sublimation of carbon dioxide and a </w:t>
      </w:r>
      <w:proofErr w:type="spellStart"/>
      <w:r>
        <w:rPr>
          <w:lang w:val="en-US"/>
        </w:rPr>
        <w:t>colour</w:t>
      </w:r>
      <w:proofErr w:type="spellEnd"/>
      <w:r>
        <w:rPr>
          <w:lang w:val="en-US"/>
        </w:rPr>
        <w:t xml:space="preserve">-change </w:t>
      </w:r>
      <w:proofErr w:type="spellStart"/>
      <w:r>
        <w:rPr>
          <w:lang w:val="en-US"/>
        </w:rPr>
        <w:t>neutralisation</w:t>
      </w:r>
      <w:proofErr w:type="spellEnd"/>
      <w:r>
        <w:rPr>
          <w:lang w:val="en-US"/>
        </w:rPr>
        <w:t xml:space="preserve"> reaction accompanied by cloud-filled bubbles that spill a mist of water onto the desk. The final demonstration </w:t>
      </w:r>
      <w:r w:rsidR="002B5803">
        <w:rPr>
          <w:lang w:val="en-US"/>
        </w:rPr>
        <w:t xml:space="preserve">compares </w:t>
      </w:r>
      <w:r w:rsidR="00825473">
        <w:rPr>
          <w:lang w:val="en-US"/>
        </w:rPr>
        <w:t xml:space="preserve">strong and weak bases and </w:t>
      </w:r>
      <w:r>
        <w:rPr>
          <w:lang w:val="en-US"/>
        </w:rPr>
        <w:t>helps explain why indicators are not suitable for titrating weak acids with weak bases.</w:t>
      </w:r>
    </w:p>
    <w:p w14:paraId="3D4CC486" w14:textId="4A9D6B1B" w:rsidR="0009292F" w:rsidRDefault="003979ED" w:rsidP="004058F0">
      <w:pPr>
        <w:pStyle w:val="RSCH2"/>
        <w:spacing w:before="400"/>
        <w:rPr>
          <w:color w:val="8E1055"/>
          <w:lang w:eastAsia="en-GB"/>
        </w:rPr>
      </w:pPr>
      <w:r>
        <w:rPr>
          <w:color w:val="8E1055"/>
          <w:lang w:eastAsia="en-GB"/>
        </w:rPr>
        <w:t>Curriculum links</w:t>
      </w:r>
    </w:p>
    <w:p w14:paraId="13B7B7E2" w14:textId="3813C3DE" w:rsidR="00CD7415" w:rsidRDefault="003979ED" w:rsidP="0009292F">
      <w:pPr>
        <w:pStyle w:val="RSC2-columntabs"/>
        <w:rPr>
          <w:lang w:eastAsia="en-GB"/>
        </w:rPr>
      </w:pPr>
      <w:r>
        <w:rPr>
          <w:lang w:eastAsia="en-GB"/>
        </w:rPr>
        <w:t>Use</w:t>
      </w:r>
      <w:r w:rsidR="00CD7415">
        <w:rPr>
          <w:lang w:eastAsia="en-GB"/>
        </w:rPr>
        <w:t xml:space="preserve"> </w:t>
      </w:r>
      <w:r w:rsidR="00446F05">
        <w:rPr>
          <w:lang w:eastAsia="en-GB"/>
        </w:rPr>
        <w:t xml:space="preserve">demonstration </w:t>
      </w:r>
      <w:r w:rsidR="00167818">
        <w:rPr>
          <w:lang w:eastAsia="en-GB"/>
        </w:rPr>
        <w:t>1</w:t>
      </w:r>
      <w:r w:rsidR="00643085">
        <w:rPr>
          <w:lang w:eastAsia="en-GB"/>
        </w:rPr>
        <w:t xml:space="preserve"> </w:t>
      </w:r>
      <w:r>
        <w:rPr>
          <w:lang w:eastAsia="en-GB"/>
        </w:rPr>
        <w:t>when teaching</w:t>
      </w:r>
      <w:r w:rsidR="00CD7415">
        <w:rPr>
          <w:lang w:eastAsia="en-GB"/>
        </w:rPr>
        <w:t xml:space="preserve"> changes of state to learners</w:t>
      </w:r>
      <w:r w:rsidR="00B60866">
        <w:rPr>
          <w:lang w:eastAsia="en-GB"/>
        </w:rPr>
        <w:t xml:space="preserve"> aged 11–14</w:t>
      </w:r>
      <w:r w:rsidR="004608C1">
        <w:rPr>
          <w:lang w:eastAsia="en-GB"/>
        </w:rPr>
        <w:t xml:space="preserve">. Use </w:t>
      </w:r>
      <w:r w:rsidR="00562F8C">
        <w:rPr>
          <w:lang w:eastAsia="en-GB"/>
        </w:rPr>
        <w:t>d</w:t>
      </w:r>
      <w:r w:rsidR="00CD7415">
        <w:rPr>
          <w:lang w:eastAsia="en-GB"/>
        </w:rPr>
        <w:t>emonstration</w:t>
      </w:r>
      <w:r w:rsidR="004608C1">
        <w:rPr>
          <w:lang w:eastAsia="en-GB"/>
        </w:rPr>
        <w:t>s</w:t>
      </w:r>
      <w:r w:rsidR="00CD7415">
        <w:rPr>
          <w:lang w:eastAsia="en-GB"/>
        </w:rPr>
        <w:t xml:space="preserve"> </w:t>
      </w:r>
      <w:r w:rsidR="00167818">
        <w:rPr>
          <w:lang w:eastAsia="en-GB"/>
        </w:rPr>
        <w:t>2</w:t>
      </w:r>
      <w:r w:rsidR="00CD7415">
        <w:rPr>
          <w:lang w:eastAsia="en-GB"/>
        </w:rPr>
        <w:t xml:space="preserve"> </w:t>
      </w:r>
      <w:r w:rsidR="00284B1C">
        <w:rPr>
          <w:lang w:eastAsia="en-GB"/>
        </w:rPr>
        <w:t xml:space="preserve">and </w:t>
      </w:r>
      <w:r w:rsidR="00167818">
        <w:rPr>
          <w:lang w:eastAsia="en-GB"/>
        </w:rPr>
        <w:t>3</w:t>
      </w:r>
      <w:r w:rsidR="00284B1C">
        <w:rPr>
          <w:lang w:eastAsia="en-GB"/>
        </w:rPr>
        <w:t xml:space="preserve"> </w:t>
      </w:r>
      <w:r w:rsidR="00B60866">
        <w:rPr>
          <w:lang w:eastAsia="en-GB"/>
        </w:rPr>
        <w:t xml:space="preserve">when teaching </w:t>
      </w:r>
      <w:r w:rsidR="001F4F73">
        <w:rPr>
          <w:lang w:eastAsia="en-GB"/>
        </w:rPr>
        <w:t>neutralisation</w:t>
      </w:r>
      <w:r w:rsidR="00D31A20">
        <w:rPr>
          <w:lang w:eastAsia="en-GB"/>
        </w:rPr>
        <w:t xml:space="preserve"> reaction</w:t>
      </w:r>
      <w:r w:rsidR="00562F8C">
        <w:rPr>
          <w:lang w:eastAsia="en-GB"/>
        </w:rPr>
        <w:t>s</w:t>
      </w:r>
      <w:r w:rsidR="00655E9C">
        <w:rPr>
          <w:lang w:eastAsia="en-GB"/>
        </w:rPr>
        <w:t xml:space="preserve">, pH changes and </w:t>
      </w:r>
      <w:r w:rsidR="00562F8C">
        <w:rPr>
          <w:lang w:eastAsia="en-GB"/>
        </w:rPr>
        <w:t xml:space="preserve">strong and weak </w:t>
      </w:r>
      <w:r w:rsidR="00573CE5">
        <w:rPr>
          <w:lang w:eastAsia="en-GB"/>
        </w:rPr>
        <w:t xml:space="preserve">acids </w:t>
      </w:r>
      <w:r w:rsidR="00E945C9">
        <w:rPr>
          <w:lang w:eastAsia="en-GB"/>
        </w:rPr>
        <w:t xml:space="preserve">and bases </w:t>
      </w:r>
      <w:r w:rsidR="00573CE5">
        <w:rPr>
          <w:lang w:eastAsia="en-GB"/>
        </w:rPr>
        <w:t>to your 14</w:t>
      </w:r>
      <w:r w:rsidR="00111D58">
        <w:rPr>
          <w:lang w:eastAsia="en-GB"/>
        </w:rPr>
        <w:t>–</w:t>
      </w:r>
      <w:r w:rsidR="00573CE5">
        <w:rPr>
          <w:lang w:eastAsia="en-GB"/>
        </w:rPr>
        <w:t xml:space="preserve">16 learners. </w:t>
      </w:r>
    </w:p>
    <w:p w14:paraId="4449B9EA" w14:textId="2FFBC699" w:rsidR="00104CB2" w:rsidRDefault="00104CB2" w:rsidP="004058F0">
      <w:pPr>
        <w:pStyle w:val="RSCH2"/>
        <w:spacing w:before="400"/>
        <w:rPr>
          <w:color w:val="8E1055"/>
          <w:lang w:eastAsia="en-GB"/>
        </w:rPr>
      </w:pPr>
      <w:r w:rsidRPr="00104CB2">
        <w:rPr>
          <w:color w:val="8E1055"/>
          <w:lang w:eastAsia="en-GB"/>
        </w:rPr>
        <w:t>Equipment</w:t>
      </w:r>
    </w:p>
    <w:p w14:paraId="531D8143" w14:textId="77777777" w:rsidR="00CD7415" w:rsidRDefault="00CD7415" w:rsidP="004058F0">
      <w:pPr>
        <w:pStyle w:val="RSCBulletedlist"/>
        <w:numPr>
          <w:ilvl w:val="0"/>
          <w:numId w:val="31"/>
        </w:numPr>
        <w:spacing w:after="100" w:line="257" w:lineRule="auto"/>
        <w:rPr>
          <w:lang w:eastAsia="en-GB"/>
        </w:rPr>
      </w:pPr>
      <w:r>
        <w:rPr>
          <w:lang w:eastAsia="en-GB"/>
        </w:rPr>
        <w:t>100 g dry ice (see tips)</w:t>
      </w:r>
    </w:p>
    <w:p w14:paraId="2DF4D6C2" w14:textId="77777777" w:rsidR="00CD7415" w:rsidRDefault="00CD7415" w:rsidP="004058F0">
      <w:pPr>
        <w:pStyle w:val="RSCBulletedlist"/>
        <w:numPr>
          <w:ilvl w:val="0"/>
          <w:numId w:val="31"/>
        </w:numPr>
        <w:spacing w:after="100" w:line="257" w:lineRule="auto"/>
        <w:rPr>
          <w:lang w:eastAsia="en-GB"/>
        </w:rPr>
      </w:pPr>
      <w:r>
        <w:rPr>
          <w:lang w:eastAsia="en-GB"/>
        </w:rPr>
        <w:t>Safety glasses</w:t>
      </w:r>
    </w:p>
    <w:p w14:paraId="24DFAE24" w14:textId="77777777" w:rsidR="00CD7415" w:rsidRDefault="00CD7415" w:rsidP="004058F0">
      <w:pPr>
        <w:pStyle w:val="RSCBulletedlist"/>
        <w:numPr>
          <w:ilvl w:val="0"/>
          <w:numId w:val="31"/>
        </w:numPr>
        <w:spacing w:after="100" w:line="257" w:lineRule="auto"/>
        <w:rPr>
          <w:lang w:eastAsia="en-GB"/>
        </w:rPr>
      </w:pPr>
      <w:r>
        <w:rPr>
          <w:lang w:eastAsia="en-GB"/>
        </w:rPr>
        <w:t>Insulating gloves (</w:t>
      </w:r>
      <w:proofErr w:type="spellStart"/>
      <w:r>
        <w:rPr>
          <w:lang w:eastAsia="en-GB"/>
        </w:rPr>
        <w:t>eg</w:t>
      </w:r>
      <w:proofErr w:type="spellEnd"/>
      <w:r>
        <w:rPr>
          <w:lang w:eastAsia="en-GB"/>
        </w:rPr>
        <w:t xml:space="preserve"> thick garden gloves, not rubber)</w:t>
      </w:r>
    </w:p>
    <w:p w14:paraId="578BF5AF" w14:textId="77777777" w:rsidR="00595158" w:rsidRPr="00595158" w:rsidRDefault="00595158" w:rsidP="00595158">
      <w:pPr>
        <w:pStyle w:val="RSCH3"/>
        <w:rPr>
          <w:color w:val="991E66"/>
          <w:lang w:val="en-US"/>
        </w:rPr>
      </w:pPr>
      <w:r w:rsidRPr="00595158">
        <w:rPr>
          <w:color w:val="991E66"/>
          <w:lang w:val="en-US"/>
        </w:rPr>
        <w:t>Demonstration 1</w:t>
      </w:r>
    </w:p>
    <w:p w14:paraId="2F5D1218" w14:textId="77777777" w:rsidR="00595158" w:rsidRPr="00E707A7" w:rsidRDefault="00595158" w:rsidP="004058F0">
      <w:pPr>
        <w:pStyle w:val="RSCBulletedlist"/>
        <w:numPr>
          <w:ilvl w:val="0"/>
          <w:numId w:val="30"/>
        </w:numPr>
        <w:spacing w:after="60"/>
        <w:rPr>
          <w:lang w:val="en-US"/>
        </w:rPr>
      </w:pPr>
      <w:r>
        <w:rPr>
          <w:lang w:val="en-US"/>
        </w:rPr>
        <w:t>E</w:t>
      </w:r>
      <w:r w:rsidRPr="00E707A7">
        <w:rPr>
          <w:lang w:val="en-US"/>
        </w:rPr>
        <w:t>mpty 500 cm</w:t>
      </w:r>
      <w:r w:rsidRPr="00E707A7">
        <w:rPr>
          <w:vertAlign w:val="superscript"/>
          <w:lang w:val="en-US"/>
        </w:rPr>
        <w:t>3</w:t>
      </w:r>
      <w:r w:rsidRPr="00E707A7">
        <w:rPr>
          <w:lang w:val="en-US"/>
        </w:rPr>
        <w:t xml:space="preserve"> PET bottle made for carbonated beverages</w:t>
      </w:r>
    </w:p>
    <w:p w14:paraId="208BDC31" w14:textId="77777777" w:rsidR="00595158" w:rsidRPr="00E707A7" w:rsidRDefault="00595158" w:rsidP="004058F0">
      <w:pPr>
        <w:pStyle w:val="RSCBulletedlist"/>
        <w:numPr>
          <w:ilvl w:val="0"/>
          <w:numId w:val="30"/>
        </w:numPr>
        <w:spacing w:after="60"/>
        <w:rPr>
          <w:lang w:val="en-US"/>
        </w:rPr>
      </w:pPr>
      <w:r w:rsidRPr="00E707A7">
        <w:rPr>
          <w:lang w:val="en-US"/>
        </w:rPr>
        <w:t>Rubber bung or cork to fit bottle</w:t>
      </w:r>
    </w:p>
    <w:p w14:paraId="308B037E" w14:textId="77777777" w:rsidR="00595158" w:rsidRPr="00E707A7" w:rsidRDefault="00595158" w:rsidP="004058F0">
      <w:pPr>
        <w:pStyle w:val="RSCBulletedlist"/>
        <w:numPr>
          <w:ilvl w:val="0"/>
          <w:numId w:val="30"/>
        </w:numPr>
        <w:spacing w:after="60"/>
        <w:rPr>
          <w:lang w:val="en-US"/>
        </w:rPr>
      </w:pPr>
      <w:r w:rsidRPr="00E707A7">
        <w:rPr>
          <w:lang w:val="en-US"/>
        </w:rPr>
        <w:t>Safety screens</w:t>
      </w:r>
    </w:p>
    <w:p w14:paraId="6011BB62" w14:textId="77777777" w:rsidR="00595158" w:rsidRPr="00595158" w:rsidRDefault="00595158" w:rsidP="00595158">
      <w:pPr>
        <w:pStyle w:val="RSCH3"/>
        <w:rPr>
          <w:color w:val="991E66"/>
          <w:lang w:val="en-US"/>
        </w:rPr>
      </w:pPr>
      <w:r w:rsidRPr="00595158">
        <w:rPr>
          <w:color w:val="991E66"/>
          <w:lang w:val="en-US"/>
        </w:rPr>
        <w:t>Demonstration 2</w:t>
      </w:r>
    </w:p>
    <w:p w14:paraId="234E8ACD" w14:textId="77777777" w:rsidR="00595158" w:rsidRDefault="00595158" w:rsidP="004058F0">
      <w:pPr>
        <w:pStyle w:val="RSCBulletedlist"/>
        <w:numPr>
          <w:ilvl w:val="0"/>
          <w:numId w:val="29"/>
        </w:numPr>
        <w:spacing w:after="60"/>
        <w:rPr>
          <w:lang w:val="en-US"/>
        </w:rPr>
      </w:pPr>
      <w:r>
        <w:rPr>
          <w:lang w:val="en-US"/>
        </w:rPr>
        <w:t>L</w:t>
      </w:r>
      <w:r w:rsidRPr="00E707A7">
        <w:rPr>
          <w:lang w:val="en-US"/>
        </w:rPr>
        <w:t>arge measuring cylinder (</w:t>
      </w:r>
      <w:proofErr w:type="spellStart"/>
      <w:r w:rsidRPr="00E707A7">
        <w:rPr>
          <w:lang w:val="en-US"/>
        </w:rPr>
        <w:t>eg</w:t>
      </w:r>
      <w:proofErr w:type="spellEnd"/>
      <w:r w:rsidRPr="00E707A7">
        <w:rPr>
          <w:lang w:val="en-US"/>
        </w:rPr>
        <w:t xml:space="preserve"> 500 cm</w:t>
      </w:r>
      <w:r w:rsidRPr="00E707A7">
        <w:rPr>
          <w:vertAlign w:val="superscript"/>
          <w:lang w:val="en-US"/>
        </w:rPr>
        <w:t>3</w:t>
      </w:r>
      <w:r w:rsidRPr="00E707A7">
        <w:rPr>
          <w:lang w:val="en-US"/>
        </w:rPr>
        <w:t xml:space="preserve"> or 1 dm</w:t>
      </w:r>
      <w:r w:rsidRPr="00E707A7">
        <w:rPr>
          <w:vertAlign w:val="superscript"/>
          <w:lang w:val="en-US"/>
        </w:rPr>
        <w:t>3</w:t>
      </w:r>
      <w:r w:rsidRPr="00E707A7">
        <w:rPr>
          <w:lang w:val="en-US"/>
        </w:rPr>
        <w:t>)</w:t>
      </w:r>
    </w:p>
    <w:p w14:paraId="172F990A" w14:textId="77777777" w:rsidR="00595158" w:rsidRPr="00B54CBB" w:rsidRDefault="00595158" w:rsidP="004058F0">
      <w:pPr>
        <w:pStyle w:val="RSCBulletedlist"/>
        <w:numPr>
          <w:ilvl w:val="0"/>
          <w:numId w:val="29"/>
        </w:numPr>
        <w:spacing w:after="60"/>
        <w:rPr>
          <w:lang w:val="en-US"/>
        </w:rPr>
      </w:pPr>
      <w:r>
        <w:rPr>
          <w:lang w:val="en-US"/>
        </w:rPr>
        <w:t>L</w:t>
      </w:r>
      <w:r w:rsidRPr="00E707A7">
        <w:rPr>
          <w:lang w:val="en-US"/>
        </w:rPr>
        <w:t>ong stirring rod</w:t>
      </w:r>
    </w:p>
    <w:p w14:paraId="180EE1D0" w14:textId="77777777" w:rsidR="00595158" w:rsidRPr="00E707A7" w:rsidRDefault="00595158" w:rsidP="004058F0">
      <w:pPr>
        <w:pStyle w:val="RSCBulletedlist"/>
        <w:numPr>
          <w:ilvl w:val="0"/>
          <w:numId w:val="29"/>
        </w:numPr>
        <w:spacing w:after="60"/>
        <w:rPr>
          <w:lang w:val="en-US"/>
        </w:rPr>
      </w:pPr>
      <w:r w:rsidRPr="00E707A7">
        <w:rPr>
          <w:lang w:val="en-US"/>
        </w:rPr>
        <w:t>Universal indicator (</w:t>
      </w:r>
      <w:r>
        <w:rPr>
          <w:lang w:val="en-US"/>
        </w:rPr>
        <w:t xml:space="preserve">DANGER </w:t>
      </w:r>
      <w:r>
        <w:t>highly flammable, eye irritant, harmful by ingestion)</w:t>
      </w:r>
    </w:p>
    <w:p w14:paraId="0DF99F7D" w14:textId="77777777" w:rsidR="00595158" w:rsidRPr="000F650F" w:rsidRDefault="00595158" w:rsidP="004058F0">
      <w:pPr>
        <w:pStyle w:val="RSCBulletedlist"/>
        <w:numPr>
          <w:ilvl w:val="0"/>
          <w:numId w:val="29"/>
        </w:numPr>
        <w:spacing w:after="60"/>
        <w:rPr>
          <w:lang w:val="en-US"/>
        </w:rPr>
      </w:pPr>
      <w:r w:rsidRPr="00E707A7">
        <w:rPr>
          <w:lang w:val="en-US"/>
        </w:rPr>
        <w:t>20 cm</w:t>
      </w:r>
      <w:r w:rsidRPr="00E707A7">
        <w:rPr>
          <w:vertAlign w:val="superscript"/>
          <w:lang w:val="en-US"/>
        </w:rPr>
        <w:t>3</w:t>
      </w:r>
      <w:r>
        <w:rPr>
          <w:lang w:val="en-US"/>
        </w:rPr>
        <w:t xml:space="preserve"> sodium hydroxide</w:t>
      </w:r>
      <w:r w:rsidRPr="00E707A7">
        <w:rPr>
          <w:lang w:val="en-US"/>
        </w:rPr>
        <w:t>, 0.4 mol dm</w:t>
      </w:r>
      <w:r w:rsidRPr="00E707A7">
        <w:rPr>
          <w:vertAlign w:val="superscript"/>
          <w:lang w:val="en-US"/>
        </w:rPr>
        <w:t>-3</w:t>
      </w:r>
      <w:r w:rsidRPr="00E707A7">
        <w:rPr>
          <w:lang w:val="en-US"/>
        </w:rPr>
        <w:t xml:space="preserve"> (irritant)</w:t>
      </w:r>
    </w:p>
    <w:p w14:paraId="3C68375B" w14:textId="77777777" w:rsidR="00595158" w:rsidRPr="00595158" w:rsidRDefault="00595158" w:rsidP="00595158">
      <w:pPr>
        <w:pStyle w:val="RSCH3"/>
        <w:rPr>
          <w:color w:val="991E66"/>
          <w:lang w:val="en-US"/>
        </w:rPr>
      </w:pPr>
      <w:r w:rsidRPr="00595158">
        <w:rPr>
          <w:color w:val="991E66"/>
          <w:lang w:val="en-US"/>
        </w:rPr>
        <w:t>Demonstration 3</w:t>
      </w:r>
    </w:p>
    <w:p w14:paraId="052079B3" w14:textId="77777777" w:rsidR="00595158" w:rsidRDefault="00595158" w:rsidP="004058F0">
      <w:pPr>
        <w:pStyle w:val="RSCBulletedlist"/>
        <w:numPr>
          <w:ilvl w:val="0"/>
          <w:numId w:val="28"/>
        </w:numPr>
        <w:spacing w:after="60"/>
        <w:rPr>
          <w:lang w:val="en-US"/>
        </w:rPr>
      </w:pPr>
      <w:r>
        <w:rPr>
          <w:lang w:val="en-US"/>
        </w:rPr>
        <w:t>Two l</w:t>
      </w:r>
      <w:r w:rsidRPr="00E707A7">
        <w:rPr>
          <w:lang w:val="en-US"/>
        </w:rPr>
        <w:t>arge measuring cylinder</w:t>
      </w:r>
      <w:r>
        <w:rPr>
          <w:lang w:val="en-US"/>
        </w:rPr>
        <w:t>s</w:t>
      </w:r>
      <w:r w:rsidRPr="00E707A7">
        <w:rPr>
          <w:lang w:val="en-US"/>
        </w:rPr>
        <w:t xml:space="preserve"> (</w:t>
      </w:r>
      <w:proofErr w:type="spellStart"/>
      <w:r w:rsidRPr="00E707A7">
        <w:rPr>
          <w:lang w:val="en-US"/>
        </w:rPr>
        <w:t>eg</w:t>
      </w:r>
      <w:proofErr w:type="spellEnd"/>
      <w:r w:rsidRPr="00E707A7">
        <w:rPr>
          <w:lang w:val="en-US"/>
        </w:rPr>
        <w:t xml:space="preserve"> 500 cm</w:t>
      </w:r>
      <w:r w:rsidRPr="00E707A7">
        <w:rPr>
          <w:vertAlign w:val="superscript"/>
          <w:lang w:val="en-US"/>
        </w:rPr>
        <w:t>3</w:t>
      </w:r>
      <w:r w:rsidRPr="00E707A7">
        <w:rPr>
          <w:lang w:val="en-US"/>
        </w:rPr>
        <w:t xml:space="preserve"> or 1 dm</w:t>
      </w:r>
      <w:r w:rsidRPr="00E707A7">
        <w:rPr>
          <w:vertAlign w:val="superscript"/>
          <w:lang w:val="en-US"/>
        </w:rPr>
        <w:t>3</w:t>
      </w:r>
      <w:r w:rsidRPr="00E707A7">
        <w:rPr>
          <w:lang w:val="en-US"/>
        </w:rPr>
        <w:t>)</w:t>
      </w:r>
    </w:p>
    <w:p w14:paraId="49E9811F" w14:textId="77777777" w:rsidR="00595158" w:rsidRDefault="00595158" w:rsidP="004058F0">
      <w:pPr>
        <w:pStyle w:val="RSCBulletedlist"/>
        <w:numPr>
          <w:ilvl w:val="0"/>
          <w:numId w:val="28"/>
        </w:numPr>
        <w:spacing w:after="60"/>
        <w:rPr>
          <w:lang w:val="en-US"/>
        </w:rPr>
      </w:pPr>
      <w:r>
        <w:rPr>
          <w:lang w:val="en-US"/>
        </w:rPr>
        <w:t>Two</w:t>
      </w:r>
      <w:r w:rsidRPr="00E707A7">
        <w:rPr>
          <w:lang w:val="en-US"/>
        </w:rPr>
        <w:t xml:space="preserve"> long stirring rod</w:t>
      </w:r>
      <w:r>
        <w:rPr>
          <w:lang w:val="en-US"/>
        </w:rPr>
        <w:t>s</w:t>
      </w:r>
    </w:p>
    <w:p w14:paraId="1E0B6BD7" w14:textId="77777777" w:rsidR="00595158" w:rsidRPr="00763F44" w:rsidRDefault="00595158" w:rsidP="004058F0">
      <w:pPr>
        <w:pStyle w:val="RSCBulletedlist"/>
        <w:numPr>
          <w:ilvl w:val="0"/>
          <w:numId w:val="28"/>
        </w:numPr>
        <w:spacing w:after="60"/>
        <w:rPr>
          <w:lang w:val="en-US"/>
        </w:rPr>
      </w:pPr>
      <w:r w:rsidRPr="00E707A7">
        <w:rPr>
          <w:lang w:val="en-US"/>
        </w:rPr>
        <w:t>Universal indicator (</w:t>
      </w:r>
      <w:r>
        <w:rPr>
          <w:lang w:val="en-US"/>
        </w:rPr>
        <w:t xml:space="preserve">DANGER </w:t>
      </w:r>
      <w:r>
        <w:t>highly flammable, eye irritant, harmful by ingestion)</w:t>
      </w:r>
    </w:p>
    <w:p w14:paraId="130EDDE7" w14:textId="77777777" w:rsidR="00595158" w:rsidRPr="00595158" w:rsidRDefault="00595158" w:rsidP="004058F0">
      <w:pPr>
        <w:pStyle w:val="RSCBulletedlist"/>
        <w:numPr>
          <w:ilvl w:val="0"/>
          <w:numId w:val="28"/>
        </w:numPr>
        <w:spacing w:after="60"/>
        <w:rPr>
          <w:lang w:val="en-US"/>
        </w:rPr>
      </w:pPr>
      <w:r w:rsidRPr="00E707A7">
        <w:rPr>
          <w:lang w:val="en-US"/>
        </w:rPr>
        <w:t>500 cm</w:t>
      </w:r>
      <w:r w:rsidRPr="00E707A7">
        <w:rPr>
          <w:vertAlign w:val="superscript"/>
          <w:lang w:val="en-US"/>
        </w:rPr>
        <w:t>3</w:t>
      </w:r>
      <w:r>
        <w:rPr>
          <w:vertAlign w:val="superscript"/>
          <w:lang w:val="en-US"/>
        </w:rPr>
        <w:t xml:space="preserve"> </w:t>
      </w:r>
      <w:r w:rsidRPr="00E707A7">
        <w:rPr>
          <w:lang w:val="en-US"/>
        </w:rPr>
        <w:t>sodium hydroxide</w:t>
      </w:r>
      <w:r>
        <w:rPr>
          <w:lang w:val="en-US"/>
        </w:rPr>
        <w:t xml:space="preserve">, 0.1 </w:t>
      </w:r>
      <w:r w:rsidRPr="00E707A7">
        <w:rPr>
          <w:lang w:val="en-US"/>
        </w:rPr>
        <w:t>mol dm</w:t>
      </w:r>
      <w:r w:rsidRPr="00E707A7">
        <w:rPr>
          <w:vertAlign w:val="superscript"/>
          <w:lang w:val="en-US"/>
        </w:rPr>
        <w:t>-3</w:t>
      </w:r>
    </w:p>
    <w:p w14:paraId="7EE7EC53" w14:textId="208E49C4" w:rsidR="00595158" w:rsidRPr="00595158" w:rsidRDefault="00595158" w:rsidP="00595158">
      <w:pPr>
        <w:pStyle w:val="RSCBulletedlist"/>
        <w:numPr>
          <w:ilvl w:val="0"/>
          <w:numId w:val="28"/>
        </w:numPr>
        <w:rPr>
          <w:lang w:val="en-US"/>
        </w:rPr>
      </w:pPr>
      <w:r w:rsidRPr="00595158">
        <w:rPr>
          <w:lang w:val="en-US"/>
        </w:rPr>
        <w:t>500 cm</w:t>
      </w:r>
      <w:r w:rsidRPr="00595158">
        <w:rPr>
          <w:vertAlign w:val="superscript"/>
          <w:lang w:val="en-US"/>
        </w:rPr>
        <w:t xml:space="preserve">3 </w:t>
      </w:r>
      <w:r w:rsidRPr="00595158">
        <w:rPr>
          <w:lang w:val="en-US"/>
        </w:rPr>
        <w:t>ammonia, 0.1 mol dm</w:t>
      </w:r>
      <w:r w:rsidRPr="00595158">
        <w:rPr>
          <w:vertAlign w:val="superscript"/>
          <w:lang w:val="en-US"/>
        </w:rPr>
        <w:t>-3</w:t>
      </w:r>
    </w:p>
    <w:p w14:paraId="177A9F5D" w14:textId="7FCA2F5B" w:rsidR="00307510" w:rsidRPr="00595158" w:rsidRDefault="004058F0" w:rsidP="00803338">
      <w:pPr>
        <w:pStyle w:val="RSCH2"/>
        <w:rPr>
          <w:color w:val="991E66"/>
          <w:lang w:eastAsia="en-GB"/>
        </w:rPr>
      </w:pPr>
      <w:r>
        <w:rPr>
          <w:noProof/>
          <w:lang w:eastAsia="en-GB"/>
        </w:rPr>
        <w:lastRenderedPageBreak/>
        <mc:AlternateContent>
          <mc:Choice Requires="wps">
            <w:drawing>
              <wp:anchor distT="0" distB="0" distL="114300" distR="114300" simplePos="0" relativeHeight="251659264" behindDoc="0" locked="0" layoutInCell="1" allowOverlap="1" wp14:anchorId="633E21C8" wp14:editId="46E9F1BE">
                <wp:simplePos x="0" y="0"/>
                <wp:positionH relativeFrom="column">
                  <wp:posOffset>-102870</wp:posOffset>
                </wp:positionH>
                <wp:positionV relativeFrom="paragraph">
                  <wp:posOffset>-47625</wp:posOffset>
                </wp:positionV>
                <wp:extent cx="5857875" cy="2899410"/>
                <wp:effectExtent l="19050" t="19050" r="28575" b="15240"/>
                <wp:wrapNone/>
                <wp:docPr id="1093039840" name="Rectangl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857875" cy="2899410"/>
                        </a:xfrm>
                        <a:prstGeom prst="rect">
                          <a:avLst/>
                        </a:prstGeom>
                        <a:noFill/>
                        <a:ln w="28575">
                          <a:solidFill>
                            <a:srgbClr val="8E1055"/>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99AF97" id="Rectangle 1" o:spid="_x0000_s1026" alt="&quot;&quot;" style="position:absolute;margin-left:-8.1pt;margin-top:-3.75pt;width:461.25pt;height:228.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" filled="f" strokecolor="#8e1055" strokeweight="2.25pt"/>
            </w:pict>
          </mc:Fallback>
        </mc:AlternateContent>
      </w:r>
      <w:r w:rsidR="00595158" w:rsidRPr="00595158">
        <w:rPr>
          <w:color w:val="991E66"/>
        </w:rPr>
        <w:t xml:space="preserve">Health, safety and disposal </w:t>
      </w:r>
    </w:p>
    <w:p w14:paraId="1BA1DDB1" w14:textId="77777777" w:rsidR="00595158" w:rsidRDefault="00595158" w:rsidP="00595158">
      <w:pPr>
        <w:pStyle w:val="RSCBulletedlist"/>
        <w:numPr>
          <w:ilvl w:val="0"/>
          <w:numId w:val="33"/>
        </w:numPr>
        <w:rPr>
          <w:lang w:val="en-US"/>
        </w:rPr>
      </w:pPr>
      <w:r>
        <w:rPr>
          <w:lang w:val="en-US"/>
        </w:rPr>
        <w:t>The demonstrations are unlikely to be covered by your employer’s model risk assessments. CLEAPSS members can obtain a Special Risk Assessment (SRA 030) from them.</w:t>
      </w:r>
    </w:p>
    <w:p w14:paraId="2BC29390" w14:textId="77777777" w:rsidR="00595158" w:rsidRDefault="00595158" w:rsidP="00595158">
      <w:pPr>
        <w:pStyle w:val="RSCBulletedlist"/>
        <w:numPr>
          <w:ilvl w:val="0"/>
          <w:numId w:val="33"/>
        </w:numPr>
        <w:rPr>
          <w:lang w:val="en-US"/>
        </w:rPr>
      </w:pPr>
      <w:r w:rsidRPr="00770122">
        <w:rPr>
          <w:lang w:val="en-US"/>
        </w:rPr>
        <w:t>Wear eye protection.</w:t>
      </w:r>
    </w:p>
    <w:p w14:paraId="62A3C0FE" w14:textId="77777777" w:rsidR="00595158" w:rsidRDefault="00595158" w:rsidP="00595158">
      <w:pPr>
        <w:pStyle w:val="RSCBulletedlist"/>
        <w:numPr>
          <w:ilvl w:val="0"/>
          <w:numId w:val="33"/>
        </w:numPr>
        <w:rPr>
          <w:lang w:val="en-US"/>
        </w:rPr>
      </w:pPr>
      <w:r>
        <w:rPr>
          <w:lang w:val="en-US"/>
        </w:rPr>
        <w:t>If showing to a primary class do not seat them on the floor in case dropped pellets scatter towards them.</w:t>
      </w:r>
    </w:p>
    <w:p w14:paraId="3F2FCDA1" w14:textId="77777777" w:rsidR="00595158" w:rsidRPr="00BA144E" w:rsidRDefault="00595158" w:rsidP="00595158">
      <w:pPr>
        <w:pStyle w:val="RSCBulletedlist"/>
        <w:numPr>
          <w:ilvl w:val="0"/>
          <w:numId w:val="33"/>
        </w:numPr>
        <w:rPr>
          <w:lang w:val="en-US"/>
        </w:rPr>
      </w:pPr>
      <w:r w:rsidRPr="00BA144E">
        <w:rPr>
          <w:lang w:val="en-US"/>
        </w:rPr>
        <w:t xml:space="preserve">Never seal bottles </w:t>
      </w:r>
      <w:r>
        <w:rPr>
          <w:lang w:val="en-US"/>
        </w:rPr>
        <w:t>containing</w:t>
      </w:r>
      <w:r w:rsidRPr="00BA144E">
        <w:rPr>
          <w:lang w:val="en-US"/>
        </w:rPr>
        <w:t xml:space="preserve"> dry ice.</w:t>
      </w:r>
    </w:p>
    <w:p w14:paraId="27F06EE9" w14:textId="77777777" w:rsidR="00595158" w:rsidRDefault="00595158" w:rsidP="00595158">
      <w:pPr>
        <w:pStyle w:val="RSCBulletedlist"/>
        <w:numPr>
          <w:ilvl w:val="0"/>
          <w:numId w:val="33"/>
        </w:numPr>
        <w:rPr>
          <w:lang w:val="en-US"/>
        </w:rPr>
      </w:pPr>
      <w:r>
        <w:rPr>
          <w:lang w:val="en-US"/>
        </w:rPr>
        <w:t>L</w:t>
      </w:r>
      <w:r w:rsidRPr="00BA144E">
        <w:rPr>
          <w:lang w:val="en-US"/>
        </w:rPr>
        <w:t>evels of carbon dioxide will remain safe in a well</w:t>
      </w:r>
      <w:r>
        <w:rPr>
          <w:lang w:val="en-US"/>
        </w:rPr>
        <w:t>-</w:t>
      </w:r>
      <w:r w:rsidRPr="00BA144E">
        <w:rPr>
          <w:lang w:val="en-US"/>
        </w:rPr>
        <w:t xml:space="preserve">ventilated lab, but </w:t>
      </w:r>
      <w:r>
        <w:rPr>
          <w:lang w:val="en-US"/>
        </w:rPr>
        <w:t xml:space="preserve">do not leave </w:t>
      </w:r>
      <w:r w:rsidRPr="00BA144E">
        <w:rPr>
          <w:lang w:val="en-US"/>
        </w:rPr>
        <w:t>dry ice</w:t>
      </w:r>
      <w:r>
        <w:rPr>
          <w:lang w:val="en-US"/>
        </w:rPr>
        <w:t xml:space="preserve"> </w:t>
      </w:r>
      <w:r w:rsidRPr="00BA144E">
        <w:rPr>
          <w:lang w:val="en-US"/>
        </w:rPr>
        <w:t>in contained spaces like small store cupboards or fridges/freezers</w:t>
      </w:r>
      <w:r>
        <w:rPr>
          <w:lang w:val="en-US"/>
        </w:rPr>
        <w:t>,</w:t>
      </w:r>
      <w:r w:rsidRPr="00BA144E">
        <w:rPr>
          <w:lang w:val="en-US"/>
        </w:rPr>
        <w:t xml:space="preserve"> where concentrations could rise to hazardous levels.</w:t>
      </w:r>
    </w:p>
    <w:p w14:paraId="4DDB96D1" w14:textId="77777777" w:rsidR="00595158" w:rsidRPr="009E1D57" w:rsidRDefault="00595158" w:rsidP="00595158">
      <w:pPr>
        <w:pStyle w:val="RSCBulletedlist"/>
        <w:numPr>
          <w:ilvl w:val="0"/>
          <w:numId w:val="33"/>
        </w:numPr>
        <w:rPr>
          <w:lang w:val="en-US"/>
        </w:rPr>
      </w:pPr>
      <w:r>
        <w:rPr>
          <w:lang w:val="en-US"/>
        </w:rPr>
        <w:t>Pour used solutions</w:t>
      </w:r>
      <w:r w:rsidRPr="00BA144E">
        <w:rPr>
          <w:lang w:val="en-US"/>
        </w:rPr>
        <w:t xml:space="preserve"> down a foul water drain. </w:t>
      </w:r>
    </w:p>
    <w:bookmarkEnd w:id="0"/>
    <w:p w14:paraId="093831CE" w14:textId="77777777" w:rsidR="00595158" w:rsidRPr="00595158" w:rsidRDefault="00595158" w:rsidP="00595158">
      <w:pPr>
        <w:pStyle w:val="RSCH2"/>
        <w:rPr>
          <w:color w:val="991E66"/>
          <w:lang w:val="en-US"/>
        </w:rPr>
      </w:pPr>
      <w:r w:rsidRPr="00595158">
        <w:rPr>
          <w:color w:val="991E66"/>
          <w:lang w:val="en-US"/>
        </w:rPr>
        <w:t>In front of the class</w:t>
      </w:r>
    </w:p>
    <w:p w14:paraId="3CEF4EB0" w14:textId="1DFD0E4E" w:rsidR="00595158" w:rsidRPr="00BD6DF4" w:rsidRDefault="00595158" w:rsidP="00595158">
      <w:pPr>
        <w:pStyle w:val="RSCBasictext"/>
        <w:rPr>
          <w:lang w:val="en-US"/>
        </w:rPr>
      </w:pPr>
      <w:r>
        <w:rPr>
          <w:lang w:val="en-US"/>
        </w:rPr>
        <w:t>Ensure students are 2</w:t>
      </w:r>
      <w:r>
        <w:rPr>
          <w:rFonts w:cstheme="minorHAnsi"/>
          <w:lang w:val="en-US"/>
        </w:rPr>
        <w:t>–</w:t>
      </w:r>
      <w:r>
        <w:rPr>
          <w:lang w:val="en-US"/>
        </w:rPr>
        <w:t xml:space="preserve">3 </w:t>
      </w:r>
      <w:proofErr w:type="spellStart"/>
      <w:r>
        <w:rPr>
          <w:lang w:val="en-US"/>
        </w:rPr>
        <w:t>metres</w:t>
      </w:r>
      <w:proofErr w:type="spellEnd"/>
      <w:r>
        <w:rPr>
          <w:lang w:val="en-US"/>
        </w:rPr>
        <w:t xml:space="preserve"> away from all demonstrations. Work in a well-ventilated space.</w:t>
      </w:r>
      <w:r w:rsidR="009B3F45">
        <w:rPr>
          <w:lang w:val="en-US"/>
        </w:rPr>
        <w:t xml:space="preserve"> Wear eye protection.</w:t>
      </w:r>
    </w:p>
    <w:p w14:paraId="43AA8B0E" w14:textId="440E67B0" w:rsidR="00595158" w:rsidRPr="00595158" w:rsidRDefault="00167818" w:rsidP="00595158">
      <w:pPr>
        <w:pStyle w:val="RSCH3"/>
        <w:rPr>
          <w:color w:val="991E66"/>
          <w:lang w:val="en-US"/>
        </w:rPr>
      </w:pPr>
      <w:proofErr w:type="spellStart"/>
      <w:r>
        <w:rPr>
          <w:color w:val="991E66"/>
          <w:lang w:val="en-US"/>
        </w:rPr>
        <w:t>Demontration</w:t>
      </w:r>
      <w:proofErr w:type="spellEnd"/>
      <w:r>
        <w:rPr>
          <w:color w:val="991E66"/>
          <w:lang w:val="en-US"/>
        </w:rPr>
        <w:t xml:space="preserve"> </w:t>
      </w:r>
      <w:r w:rsidR="00595158" w:rsidRPr="00595158">
        <w:rPr>
          <w:color w:val="991E66"/>
          <w:lang w:val="en-US"/>
        </w:rPr>
        <w:t xml:space="preserve">1. Sublimation: solid carbon dioxide </w:t>
      </w:r>
      <w:r w:rsidR="00595158" w:rsidRPr="00167818">
        <w:rPr>
          <w:color w:val="991E66"/>
          <w:lang w:val="en-US"/>
        </w:rPr>
        <w:t>turns</w:t>
      </w:r>
      <w:r w:rsidR="00595158" w:rsidRPr="00595158">
        <w:rPr>
          <w:color w:val="991E66"/>
          <w:lang w:val="en-US"/>
        </w:rPr>
        <w:t xml:space="preserve"> straight into a gas </w:t>
      </w:r>
    </w:p>
    <w:p w14:paraId="680A4C02" w14:textId="21093C59" w:rsidR="00595158" w:rsidRDefault="00595158" w:rsidP="00AE0E84">
      <w:pPr>
        <w:pStyle w:val="RSCBasictext"/>
        <w:rPr>
          <w:lang w:val="en-US"/>
        </w:rPr>
      </w:pPr>
      <w:r w:rsidRPr="00482356">
        <w:rPr>
          <w:lang w:val="en-US"/>
        </w:rPr>
        <w:t xml:space="preserve">Use safety screens to protect the audience and demonstrator. </w:t>
      </w:r>
      <w:r>
        <w:rPr>
          <w:lang w:val="en-US"/>
        </w:rPr>
        <w:t>U</w:t>
      </w:r>
      <w:r w:rsidRPr="00482356">
        <w:rPr>
          <w:lang w:val="en-US"/>
        </w:rPr>
        <w:t xml:space="preserve">se insulated gloves to place a couple of pellets </w:t>
      </w:r>
      <w:r>
        <w:rPr>
          <w:lang w:val="en-US"/>
        </w:rPr>
        <w:t xml:space="preserve">of dry ice </w:t>
      </w:r>
      <w:r w:rsidRPr="00482356">
        <w:rPr>
          <w:lang w:val="en-US"/>
        </w:rPr>
        <w:t>in an empty carbonated drinks bottle and insert a rubber bung (do not seal with the lid). A few moments later the bung will fly off with a pop. You can show the students that the pellets remain inside and there is no liquid present despite the gas pressure causing the bung to pop off.</w:t>
      </w:r>
    </w:p>
    <w:p w14:paraId="6E12C5B6" w14:textId="3C1D12E9" w:rsidR="00595158" w:rsidRPr="00595158" w:rsidRDefault="00167818" w:rsidP="00595158">
      <w:pPr>
        <w:pStyle w:val="RSCH3"/>
        <w:rPr>
          <w:color w:val="991E66"/>
          <w:lang w:val="en-US"/>
        </w:rPr>
      </w:pPr>
      <w:r>
        <w:rPr>
          <w:color w:val="991E66"/>
          <w:lang w:val="en-US"/>
        </w:rPr>
        <w:t xml:space="preserve">Demonstration </w:t>
      </w:r>
      <w:r w:rsidR="00595158" w:rsidRPr="00595158">
        <w:rPr>
          <w:color w:val="991E66"/>
          <w:lang w:val="en-US"/>
        </w:rPr>
        <w:t xml:space="preserve">2. A </w:t>
      </w:r>
      <w:proofErr w:type="spellStart"/>
      <w:r w:rsidR="00595158" w:rsidRPr="00595158">
        <w:rPr>
          <w:color w:val="991E66"/>
          <w:lang w:val="en-US"/>
        </w:rPr>
        <w:t>colourful</w:t>
      </w:r>
      <w:proofErr w:type="spellEnd"/>
      <w:r w:rsidR="00595158" w:rsidRPr="00595158">
        <w:rPr>
          <w:color w:val="991E66"/>
          <w:lang w:val="en-US"/>
        </w:rPr>
        <w:t xml:space="preserve"> </w:t>
      </w:r>
      <w:proofErr w:type="spellStart"/>
      <w:r w:rsidR="00595158" w:rsidRPr="00595158">
        <w:rPr>
          <w:color w:val="991E66"/>
          <w:lang w:val="en-US"/>
        </w:rPr>
        <w:t>neutralisation</w:t>
      </w:r>
      <w:proofErr w:type="spellEnd"/>
      <w:r w:rsidR="00595158" w:rsidRPr="00595158">
        <w:rPr>
          <w:color w:val="991E66"/>
          <w:lang w:val="en-US"/>
        </w:rPr>
        <w:t xml:space="preserve"> accompanied by cloud-filled bubbles</w:t>
      </w:r>
    </w:p>
    <w:p w14:paraId="34A8896B" w14:textId="16155003" w:rsidR="00595158" w:rsidRDefault="00595158" w:rsidP="004058F0">
      <w:pPr>
        <w:pStyle w:val="RSCBasictext"/>
        <w:rPr>
          <w:lang w:val="en-US"/>
        </w:rPr>
      </w:pPr>
      <w:r>
        <w:rPr>
          <w:lang w:val="en-US"/>
        </w:rPr>
        <w:t xml:space="preserve">Three-quarters-fill a large measuring cylinder with tap water (see tips). Warm water is not essential but will make the cloud effect more dramatic. Add a splash of universal indicator to give a clearly visible green </w:t>
      </w:r>
      <w:proofErr w:type="spellStart"/>
      <w:r>
        <w:rPr>
          <w:lang w:val="en-US"/>
        </w:rPr>
        <w:t>colour</w:t>
      </w:r>
      <w:proofErr w:type="spellEnd"/>
      <w:r>
        <w:rPr>
          <w:lang w:val="en-US"/>
        </w:rPr>
        <w:t xml:space="preserve">. Stir the indicator through and add a few </w:t>
      </w:r>
      <w:proofErr w:type="spellStart"/>
      <w:r>
        <w:rPr>
          <w:lang w:val="en-US"/>
        </w:rPr>
        <w:t>millilitres</w:t>
      </w:r>
      <w:proofErr w:type="spellEnd"/>
      <w:r>
        <w:rPr>
          <w:lang w:val="en-US"/>
        </w:rPr>
        <w:t xml:space="preserve"> of 0.4 M sodium hydroxide to turn the solution purple. Finally, use insulated gloves to add a handful of dry ice pellets. The pellets will sink to the bottom of the solution, cloud-filled bubbles will rise to the surface, spilling a mist of water over the desk. After a few moments the purple solution will turn green and then, after a delay, yellow and finally orange.</w:t>
      </w:r>
      <w:r w:rsidR="004058F0" w:rsidRPr="004058F0">
        <w:rPr>
          <w:noProof/>
          <w:lang w:eastAsia="en-GB"/>
        </w:rPr>
        <w:t xml:space="preserve"> </w:t>
      </w:r>
    </w:p>
    <w:p w14:paraId="40ACA217" w14:textId="5D6DD0F7" w:rsidR="00595158" w:rsidRPr="00AE0E84" w:rsidRDefault="00167818" w:rsidP="00595158">
      <w:pPr>
        <w:pStyle w:val="RSCH3"/>
        <w:rPr>
          <w:color w:val="991E66"/>
          <w:lang w:val="en-US"/>
        </w:rPr>
      </w:pPr>
      <w:r>
        <w:rPr>
          <w:color w:val="991E66"/>
          <w:lang w:val="en-US"/>
        </w:rPr>
        <w:t xml:space="preserve">Demonstration </w:t>
      </w:r>
      <w:r w:rsidR="00595158" w:rsidRPr="00AE0E84">
        <w:rPr>
          <w:color w:val="991E66"/>
          <w:lang w:val="en-US"/>
        </w:rPr>
        <w:t xml:space="preserve">3. </w:t>
      </w:r>
      <w:proofErr w:type="spellStart"/>
      <w:r w:rsidR="00595158" w:rsidRPr="00AE0E84">
        <w:rPr>
          <w:color w:val="991E66"/>
          <w:lang w:val="en-US"/>
        </w:rPr>
        <w:t>Behaviour</w:t>
      </w:r>
      <w:proofErr w:type="spellEnd"/>
      <w:r w:rsidR="00595158" w:rsidRPr="00AE0E84">
        <w:rPr>
          <w:color w:val="991E66"/>
          <w:lang w:val="en-US"/>
        </w:rPr>
        <w:t xml:space="preserve"> of strong and weak bases</w:t>
      </w:r>
    </w:p>
    <w:p w14:paraId="39D32C7D" w14:textId="41777052" w:rsidR="00595158" w:rsidRDefault="00595158" w:rsidP="00595158">
      <w:pPr>
        <w:pStyle w:val="RSCBasictext"/>
      </w:pPr>
      <w:r>
        <w:t xml:space="preserve">If you are exploring the difference between strong and weak acids and bases, repeat the demonstration above with two 0.1 M solutions of ammonia and sodium hydroxide of equal volume. Students might expect the two solutions to behave the same </w:t>
      </w:r>
      <w:proofErr w:type="gramStart"/>
      <w:r>
        <w:t>way</w:t>
      </w:r>
      <w:proofErr w:type="gramEnd"/>
      <w:r>
        <w:t xml:space="preserve"> but the weak base changes colour immediately and steadily moves through the full range of colours, while the strong base remains purple for some time </w:t>
      </w:r>
      <w:r>
        <w:lastRenderedPageBreak/>
        <w:t>before skipping through the shades of blue to go green. This highlights why indicators are unsuitable for titrating weak acids with weak bases.</w:t>
      </w:r>
    </w:p>
    <w:p w14:paraId="061E2663" w14:textId="0908F944" w:rsidR="00595158" w:rsidRPr="00AE0E84" w:rsidRDefault="00595158" w:rsidP="00AE0E84">
      <w:pPr>
        <w:pStyle w:val="RSCH2"/>
        <w:rPr>
          <w:color w:val="991E66"/>
          <w:lang w:val="en-US"/>
        </w:rPr>
      </w:pPr>
      <w:r w:rsidRPr="00AE0E84">
        <w:rPr>
          <w:color w:val="991E66"/>
          <w:lang w:val="en-US"/>
        </w:rPr>
        <w:t>Teaching goal</w:t>
      </w:r>
    </w:p>
    <w:p w14:paraId="4DB36753" w14:textId="4919826B" w:rsidR="00595158" w:rsidRDefault="00595158" w:rsidP="00595158">
      <w:pPr>
        <w:pStyle w:val="RSCBasictext"/>
        <w:rPr>
          <w:lang w:val="en-US"/>
        </w:rPr>
      </w:pPr>
      <w:r>
        <w:rPr>
          <w:lang w:val="en-US"/>
        </w:rPr>
        <w:t>As the dry ice is dropped into the water, bubbles of carbon dioxide (</w:t>
      </w:r>
      <w:r w:rsidR="00A25491">
        <w:rPr>
          <w:lang w:val="en-US"/>
        </w:rPr>
        <w:t>CO</w:t>
      </w:r>
      <w:r w:rsidR="00A25491" w:rsidRPr="00A25491">
        <w:rPr>
          <w:vertAlign w:val="subscript"/>
          <w:lang w:val="en-US"/>
        </w:rPr>
        <w:t>2</w:t>
      </w:r>
      <w:r w:rsidR="00A25491">
        <w:rPr>
          <w:vertAlign w:val="subscript"/>
          <w:lang w:val="en-US"/>
        </w:rPr>
        <w:t>)</w:t>
      </w:r>
      <w:r>
        <w:rPr>
          <w:lang w:val="en-US"/>
        </w:rPr>
        <w:t xml:space="preserve"> form from the sublimation of the dry ice. Water from the bulk solution evaporates into the bubbles but under the cold, humid conditions, a mist rapidly forms. The misting effect </w:t>
      </w:r>
      <w:r w:rsidRPr="00944C55">
        <w:rPr>
          <w:lang w:val="en-US"/>
        </w:rPr>
        <w:t>does not happen when water is replaced by an alcohol</w:t>
      </w:r>
      <w:r>
        <w:rPr>
          <w:lang w:val="en-US"/>
        </w:rPr>
        <w:t>. Meanwhile, at the edge of the bubble,</w:t>
      </w:r>
      <w:r w:rsidR="00A25491">
        <w:rPr>
          <w:lang w:val="en-US"/>
        </w:rPr>
        <w:t xml:space="preserve"> CO</w:t>
      </w:r>
      <w:r w:rsidR="00A25491" w:rsidRPr="00A25491">
        <w:rPr>
          <w:vertAlign w:val="subscript"/>
          <w:lang w:val="en-US"/>
        </w:rPr>
        <w:t>2</w:t>
      </w:r>
      <w:r>
        <w:rPr>
          <w:lang w:val="en-US"/>
        </w:rPr>
        <w:t xml:space="preserve"> dissolves into the water and a small amount reacts to form carbonic acid (</w:t>
      </w:r>
      <w:r w:rsidR="00A25491">
        <w:rPr>
          <w:lang w:val="en-US"/>
        </w:rPr>
        <w:t>H</w:t>
      </w:r>
      <w:r w:rsidR="00A25491" w:rsidRPr="00A25491">
        <w:rPr>
          <w:vertAlign w:val="subscript"/>
          <w:lang w:val="en-US"/>
        </w:rPr>
        <w:t>2</w:t>
      </w:r>
      <w:r w:rsidR="00A25491">
        <w:rPr>
          <w:lang w:val="en-US"/>
        </w:rPr>
        <w:t>CO</w:t>
      </w:r>
      <w:r w:rsidR="00A25491" w:rsidRPr="00A25491">
        <w:rPr>
          <w:vertAlign w:val="subscript"/>
          <w:lang w:val="en-US"/>
        </w:rPr>
        <w:t>3</w:t>
      </w:r>
      <w:r w:rsidR="00944C55">
        <w:rPr>
          <w:lang w:val="en-US"/>
        </w:rPr>
        <w:t>)</w:t>
      </w:r>
      <w:r w:rsidR="00730BC5">
        <w:rPr>
          <w:lang w:val="en-US"/>
        </w:rPr>
        <w:t>:</w:t>
      </w:r>
    </w:p>
    <w:p w14:paraId="1D7521EB" w14:textId="0DCF3A1C" w:rsidR="00730BC5" w:rsidRPr="00505AB2" w:rsidRDefault="00A951D7" w:rsidP="00505AB2">
      <w:pPr>
        <w:spacing w:after="240"/>
        <w:rPr>
          <w:iCs/>
          <w:sz w:val="22"/>
          <w:szCs w:val="22"/>
          <w:lang w:val="en-US"/>
        </w:rPr>
      </w:pPr>
      <m:oMathPara>
        <m:oMath>
          <m:sSub>
            <m:sSubPr>
              <m:ctrlPr>
                <w:ins w:id="2" w:author="Emily Kelly" w:date="2024-08-16T15:07:00Z" w16du:dateUtc="2024-08-16T14:07:00Z">
                  <w:rPr>
                    <w:rFonts w:ascii="Cambria Math" w:hAnsi="Cambria Math"/>
                    <w:iCs/>
                    <w:sz w:val="22"/>
                    <w:szCs w:val="22"/>
                    <w:lang w:val="en-US"/>
                  </w:rPr>
                </w:ins>
              </m:ctrlPr>
            </m:sSubPr>
            <m:e>
              <m:r>
                <m:rPr>
                  <m:sty m:val="p"/>
                </m:rPr>
                <w:rPr>
                  <w:rFonts w:ascii="Cambria Math" w:hAnsi="Cambria Math"/>
                  <w:sz w:val="22"/>
                  <w:szCs w:val="22"/>
                  <w:lang w:val="en-US"/>
                </w:rPr>
                <m:t>CO</m:t>
              </m:r>
            </m:e>
            <m:sub>
              <m:r>
                <m:rPr>
                  <m:sty m:val="p"/>
                </m:rPr>
                <w:rPr>
                  <w:rFonts w:ascii="Cambria Math" w:hAnsi="Cambria Math"/>
                  <w:sz w:val="22"/>
                  <w:szCs w:val="22"/>
                  <w:lang w:val="en-US"/>
                </w:rPr>
                <m:t>2</m:t>
              </m:r>
            </m:sub>
          </m:sSub>
          <m:d>
            <m:dPr>
              <m:ctrlPr>
                <w:ins w:id="3" w:author="Emily Kelly" w:date="2024-08-16T15:07:00Z" w16du:dateUtc="2024-08-16T14:07:00Z">
                  <w:rPr>
                    <w:rFonts w:ascii="Cambria Math" w:hAnsi="Cambria Math"/>
                    <w:iCs/>
                    <w:sz w:val="22"/>
                    <w:szCs w:val="22"/>
                    <w:lang w:val="en-US"/>
                  </w:rPr>
                </w:ins>
              </m:ctrlPr>
            </m:dPr>
            <m:e>
              <m:r>
                <m:rPr>
                  <m:sty m:val="p"/>
                </m:rPr>
                <w:rPr>
                  <w:rFonts w:ascii="Cambria Math" w:hAnsi="Cambria Math"/>
                  <w:sz w:val="22"/>
                  <w:szCs w:val="22"/>
                  <w:lang w:val="en-US"/>
                </w:rPr>
                <m:t>aq</m:t>
              </m:r>
            </m:e>
          </m:d>
          <m:r>
            <m:rPr>
              <m:sty m:val="p"/>
            </m:rPr>
            <w:rPr>
              <w:rFonts w:ascii="Cambria Math" w:hAnsi="Cambria Math"/>
              <w:sz w:val="22"/>
              <w:szCs w:val="22"/>
              <w:lang w:val="en-US"/>
            </w:rPr>
            <m:t xml:space="preserve">+ </m:t>
          </m:r>
          <m:sSub>
            <m:sSubPr>
              <m:ctrlPr>
                <w:ins w:id="4" w:author="Emily Kelly" w:date="2024-08-16T15:07:00Z" w16du:dateUtc="2024-08-16T14:07:00Z">
                  <w:rPr>
                    <w:rFonts w:ascii="Cambria Math" w:hAnsi="Cambria Math"/>
                    <w:iCs/>
                    <w:sz w:val="22"/>
                    <w:szCs w:val="22"/>
                    <w:lang w:val="en-US"/>
                  </w:rPr>
                </w:ins>
              </m:ctrlPr>
            </m:sSubPr>
            <m:e>
              <m:r>
                <m:rPr>
                  <m:sty m:val="p"/>
                </m:rPr>
                <w:rPr>
                  <w:rFonts w:ascii="Cambria Math" w:hAnsi="Cambria Math"/>
                  <w:sz w:val="22"/>
                  <w:szCs w:val="22"/>
                  <w:lang w:val="en-US"/>
                </w:rPr>
                <m:t>H</m:t>
              </m:r>
            </m:e>
            <m:sub>
              <m:r>
                <m:rPr>
                  <m:sty m:val="p"/>
                </m:rPr>
                <w:rPr>
                  <w:rFonts w:ascii="Cambria Math" w:hAnsi="Cambria Math"/>
                  <w:sz w:val="22"/>
                  <w:szCs w:val="22"/>
                  <w:lang w:val="en-US"/>
                </w:rPr>
                <m:t>2</m:t>
              </m:r>
            </m:sub>
          </m:sSub>
          <m:r>
            <m:rPr>
              <m:sty m:val="p"/>
            </m:rPr>
            <w:rPr>
              <w:rFonts w:ascii="Cambria Math" w:hAnsi="Cambria Math"/>
              <w:sz w:val="22"/>
              <w:szCs w:val="22"/>
              <w:lang w:val="en-US"/>
            </w:rPr>
            <m:t>O</m:t>
          </m:r>
          <m:d>
            <m:dPr>
              <m:ctrlPr>
                <w:ins w:id="5" w:author="Emily Kelly" w:date="2024-08-16T15:07:00Z" w16du:dateUtc="2024-08-16T14:07:00Z">
                  <w:rPr>
                    <w:rFonts w:ascii="Cambria Math" w:hAnsi="Cambria Math"/>
                    <w:iCs/>
                    <w:sz w:val="22"/>
                    <w:szCs w:val="22"/>
                    <w:lang w:val="en-US"/>
                  </w:rPr>
                </w:ins>
              </m:ctrlPr>
            </m:dPr>
            <m:e>
              <m:r>
                <m:rPr>
                  <m:sty m:val="p"/>
                </m:rPr>
                <w:rPr>
                  <w:rFonts w:ascii="Cambria Math" w:hAnsi="Cambria Math"/>
                  <w:sz w:val="22"/>
                  <w:szCs w:val="22"/>
                  <w:lang w:val="en-US"/>
                </w:rPr>
                <m:t>l</m:t>
              </m:r>
            </m:e>
          </m:d>
          <m:r>
            <m:rPr>
              <m:sty m:val="p"/>
            </m:rPr>
            <w:rPr>
              <w:rFonts w:ascii="Cambria Math" w:hAnsi="Cambria Math" w:cs="Cambria Math"/>
              <w:sz w:val="22"/>
              <w:szCs w:val="22"/>
            </w:rPr>
            <m:t>⇋</m:t>
          </m:r>
          <m:r>
            <m:rPr>
              <m:sty m:val="p"/>
            </m:rPr>
            <w:rPr>
              <w:rFonts w:ascii="Cambria Math" w:hAnsi="Cambria Math" w:cs="Cambria Math"/>
              <w:sz w:val="22"/>
              <w:szCs w:val="22"/>
            </w:rPr>
            <m:t xml:space="preserve"> </m:t>
          </m:r>
          <m:sSub>
            <m:sSubPr>
              <m:ctrlPr>
                <w:ins w:id="6" w:author="Emily Kelly" w:date="2024-08-16T15:07:00Z" w16du:dateUtc="2024-08-16T14:07:00Z">
                  <w:rPr>
                    <w:rFonts w:ascii="Cambria Math" w:hAnsi="Cambria Math" w:cs="Cambria Math"/>
                    <w:iCs/>
                    <w:sz w:val="22"/>
                    <w:szCs w:val="22"/>
                  </w:rPr>
                </w:ins>
              </m:ctrlPr>
            </m:sSubPr>
            <m:e>
              <m:r>
                <m:rPr>
                  <m:sty m:val="p"/>
                </m:rPr>
                <w:rPr>
                  <w:rFonts w:ascii="Cambria Math" w:hAnsi="Cambria Math" w:cs="Cambria Math"/>
                  <w:sz w:val="22"/>
                  <w:szCs w:val="22"/>
                </w:rPr>
                <m:t>H</m:t>
              </m:r>
            </m:e>
            <m:sub>
              <m:r>
                <m:rPr>
                  <m:sty m:val="p"/>
                </m:rPr>
                <w:rPr>
                  <w:rFonts w:ascii="Cambria Math" w:hAnsi="Cambria Math" w:cs="Cambria Math"/>
                  <w:sz w:val="22"/>
                  <w:szCs w:val="22"/>
                </w:rPr>
                <m:t>2</m:t>
              </m:r>
            </m:sub>
          </m:sSub>
          <m:r>
            <m:rPr>
              <m:sty m:val="p"/>
            </m:rPr>
            <w:rPr>
              <w:rFonts w:ascii="Cambria Math" w:hAnsi="Cambria Math"/>
              <w:sz w:val="22"/>
              <w:szCs w:val="22"/>
              <w:lang w:val="en-US"/>
            </w:rPr>
            <m:t>C</m:t>
          </m:r>
          <m:sSub>
            <m:sSubPr>
              <m:ctrlPr>
                <w:ins w:id="7" w:author="Emily Kelly" w:date="2024-08-16T15:07:00Z" w16du:dateUtc="2024-08-16T14:07:00Z">
                  <w:rPr>
                    <w:rFonts w:ascii="Cambria Math" w:hAnsi="Cambria Math"/>
                    <w:iCs/>
                    <w:sz w:val="22"/>
                    <w:szCs w:val="22"/>
                    <w:lang w:val="en-US"/>
                  </w:rPr>
                </w:ins>
              </m:ctrlPr>
            </m:sSubPr>
            <m:e>
              <m:r>
                <m:rPr>
                  <m:sty m:val="p"/>
                </m:rPr>
                <w:rPr>
                  <w:rFonts w:ascii="Cambria Math" w:hAnsi="Cambria Math"/>
                  <w:sz w:val="22"/>
                  <w:szCs w:val="22"/>
                  <w:lang w:val="en-US"/>
                </w:rPr>
                <m:t>O</m:t>
              </m:r>
            </m:e>
            <m:sub>
              <m:r>
                <m:rPr>
                  <m:sty m:val="p"/>
                </m:rPr>
                <w:rPr>
                  <w:rFonts w:ascii="Cambria Math" w:hAnsi="Cambria Math"/>
                  <w:sz w:val="22"/>
                  <w:szCs w:val="22"/>
                  <w:lang w:val="en-US"/>
                </w:rPr>
                <m:t>3</m:t>
              </m:r>
            </m:sub>
          </m:sSub>
          <m:r>
            <m:rPr>
              <m:sty m:val="p"/>
            </m:rPr>
            <w:rPr>
              <w:rFonts w:ascii="Cambria Math" w:hAnsi="Cambria Math"/>
              <w:sz w:val="22"/>
              <w:szCs w:val="22"/>
              <w:lang w:val="en-US"/>
            </w:rPr>
            <m:t xml:space="preserve">(aq) </m:t>
          </m:r>
        </m:oMath>
      </m:oMathPara>
    </w:p>
    <w:p w14:paraId="73C2630C" w14:textId="4C04A6DA" w:rsidR="00595158" w:rsidRDefault="00595158" w:rsidP="00595158">
      <w:pPr>
        <w:pStyle w:val="RSCBasictext"/>
        <w:rPr>
          <w:lang w:val="en-US"/>
        </w:rPr>
      </w:pPr>
      <w:r>
        <w:rPr>
          <w:lang w:val="en-US"/>
        </w:rPr>
        <w:t>Sodium hydroxide is a strong base. Essentially, all the hydroxide ions dissociate into solution when we add it to the tap water, and this causes the pH to shoot past 11 leading to a rapid change from green to purple. As hydrogen ions form in the solution following the addition of the dry ice and the dissociation of the carbonic acid, they react with the hydroxide ions, so the universal indicator changes from purple through to green. Eventually as more</w:t>
      </w:r>
      <w:r w:rsidR="00A25491">
        <w:rPr>
          <w:lang w:val="en-US"/>
        </w:rPr>
        <w:t xml:space="preserve"> CO</w:t>
      </w:r>
      <w:r w:rsidR="00A25491" w:rsidRPr="00A25491">
        <w:rPr>
          <w:vertAlign w:val="subscript"/>
          <w:lang w:val="en-US"/>
        </w:rPr>
        <w:t>2</w:t>
      </w:r>
      <w:r w:rsidR="00551389">
        <w:rPr>
          <w:lang w:val="en-US"/>
        </w:rPr>
        <w:t xml:space="preserve"> </w:t>
      </w:r>
      <w:r>
        <w:rPr>
          <w:lang w:val="en-US"/>
        </w:rPr>
        <w:t xml:space="preserve">dissolves, the solution becomes slightly acidic. Yellows and shades of orange can be seen but the high first </w:t>
      </w:r>
      <w:proofErr w:type="spellStart"/>
      <w:r>
        <w:rPr>
          <w:lang w:val="en-US"/>
        </w:rPr>
        <w:t>p</w:t>
      </w:r>
      <w:r w:rsidRPr="00631369">
        <w:rPr>
          <w:i/>
          <w:iCs/>
          <w:lang w:val="en-US"/>
        </w:rPr>
        <w:t>K</w:t>
      </w:r>
      <w:r w:rsidRPr="0003211C">
        <w:rPr>
          <w:vertAlign w:val="subscript"/>
          <w:lang w:val="en-US"/>
        </w:rPr>
        <w:t>a</w:t>
      </w:r>
      <w:proofErr w:type="spellEnd"/>
      <w:r>
        <w:rPr>
          <w:lang w:val="en-US"/>
        </w:rPr>
        <w:t xml:space="preserve"> (6.35) usually prevents the final change to red. </w:t>
      </w:r>
    </w:p>
    <w:p w14:paraId="29894AC2" w14:textId="384F58CE" w:rsidR="00595158" w:rsidRPr="009747BE" w:rsidRDefault="004058F0" w:rsidP="00595158">
      <w:pPr>
        <w:pStyle w:val="RSCH2"/>
        <w:rPr>
          <w:color w:val="991E66"/>
          <w:lang w:val="en-US"/>
        </w:rPr>
      </w:pPr>
      <w:r>
        <w:rPr>
          <w:noProof/>
          <w:lang w:eastAsia="en-GB"/>
        </w:rPr>
        <mc:AlternateContent>
          <mc:Choice Requires="wps">
            <w:drawing>
              <wp:anchor distT="0" distB="0" distL="114300" distR="114300" simplePos="0" relativeHeight="251661312" behindDoc="0" locked="0" layoutInCell="1" allowOverlap="1" wp14:anchorId="0D2A1464" wp14:editId="74714EDA">
                <wp:simplePos x="0" y="0"/>
                <wp:positionH relativeFrom="column">
                  <wp:posOffset>-64770</wp:posOffset>
                </wp:positionH>
                <wp:positionV relativeFrom="paragraph">
                  <wp:posOffset>211455</wp:posOffset>
                </wp:positionV>
                <wp:extent cx="5857875" cy="1093470"/>
                <wp:effectExtent l="19050" t="19050" r="28575" b="11430"/>
                <wp:wrapNone/>
                <wp:docPr id="1246603066" name="Rectangle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5857875" cy="1093470"/>
                        </a:xfrm>
                        <a:prstGeom prst="rect">
                          <a:avLst/>
                        </a:prstGeom>
                        <a:noFill/>
                        <a:ln w="28575">
                          <a:solidFill>
                            <a:srgbClr val="8E1055"/>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601AFA" id="Rectangle 1" o:spid="_x0000_s1026" alt="&quot;&quot;" style="position:absolute;margin-left:-5.1pt;margin-top:16.65pt;width:461.25pt;height:86.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" filled="f" strokecolor="#8e1055" strokeweight="2.25pt"/>
            </w:pict>
          </mc:Fallback>
        </mc:AlternateContent>
      </w:r>
      <w:r w:rsidR="00595158" w:rsidRPr="009747BE">
        <w:rPr>
          <w:color w:val="991E66"/>
          <w:lang w:val="en-US"/>
        </w:rPr>
        <w:t>Tips</w:t>
      </w:r>
    </w:p>
    <w:p w14:paraId="1305CD6B" w14:textId="568784AB" w:rsidR="00595158" w:rsidRDefault="00595158" w:rsidP="00595158">
      <w:pPr>
        <w:pStyle w:val="RSCBulletedlist"/>
        <w:numPr>
          <w:ilvl w:val="0"/>
          <w:numId w:val="34"/>
        </w:numPr>
        <w:rPr>
          <w:lang w:val="en-US"/>
        </w:rPr>
      </w:pPr>
      <w:r>
        <w:rPr>
          <w:lang w:val="en-US"/>
        </w:rPr>
        <w:t xml:space="preserve">You can buy dry ice online. </w:t>
      </w:r>
      <w:r w:rsidR="003018F9">
        <w:rPr>
          <w:lang w:val="en-US"/>
        </w:rPr>
        <w:t>In</w:t>
      </w:r>
      <w:r>
        <w:rPr>
          <w:lang w:val="en-US"/>
        </w:rPr>
        <w:t xml:space="preserve"> July 2024, a 2.5 kg pack costs around £33. </w:t>
      </w:r>
    </w:p>
    <w:p w14:paraId="60A64CA6" w14:textId="77777777" w:rsidR="00595158" w:rsidRDefault="00595158" w:rsidP="00595158">
      <w:pPr>
        <w:pStyle w:val="RSCBulletedlist"/>
        <w:numPr>
          <w:ilvl w:val="0"/>
          <w:numId w:val="34"/>
        </w:numPr>
        <w:rPr>
          <w:lang w:val="en-US"/>
        </w:rPr>
      </w:pPr>
      <w:r>
        <w:rPr>
          <w:lang w:val="en-US"/>
        </w:rPr>
        <w:t>Alternatively, you can make it yourself but use tap water: deionized water is likely to already be acidic due to dissolved carbon dioxide from the atmosphere.</w:t>
      </w:r>
      <w:r>
        <w:fldChar w:fldCharType="begin"/>
      </w:r>
      <w:r>
        <w:instrText xml:space="preserve"> INCLUDEPICTURE "blob:https://web.whatsapp.com/4037f9e2-8c44-4e1c-a855-463f790c9b0e" \* MERGEFORMATINET </w:instrText>
      </w:r>
      <w:r w:rsidR="00A951D7">
        <w:fldChar w:fldCharType="separate"/>
      </w:r>
      <w:r>
        <w:fldChar w:fldCharType="end"/>
      </w:r>
    </w:p>
    <w:p w14:paraId="7F3EC2A4" w14:textId="7EF08116" w:rsidR="00D00AB5" w:rsidRPr="00F74583" w:rsidRDefault="00D00AB5" w:rsidP="00F74583">
      <w:pPr>
        <w:spacing w:after="160" w:line="259" w:lineRule="auto"/>
        <w:jc w:val="left"/>
        <w:outlineLvl w:val="9"/>
        <w:rPr>
          <w:rFonts w:ascii="Century Gothic" w:hAnsi="Century Gothic"/>
          <w:b/>
          <w:bCs/>
          <w:color w:val="004976"/>
          <w:sz w:val="28"/>
          <w:szCs w:val="22"/>
        </w:rPr>
      </w:pPr>
    </w:p>
    <w:sectPr w:rsidR="00D00AB5" w:rsidRPr="00F74583" w:rsidSect="00231C1C">
      <w:headerReference w:type="default" r:id="rId9"/>
      <w:footerReference w:type="default" r:id="rId10"/>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7F2F41" w14:textId="77777777" w:rsidR="00CA3443" w:rsidRDefault="00CA3443" w:rsidP="008A1B0B">
      <w:pPr>
        <w:spacing w:after="0" w:line="240" w:lineRule="auto"/>
      </w:pPr>
      <w:r>
        <w:separator/>
      </w:r>
    </w:p>
  </w:endnote>
  <w:endnote w:type="continuationSeparator" w:id="0">
    <w:p w14:paraId="2EA81D2F" w14:textId="77777777" w:rsidR="00CA3443" w:rsidRDefault="00CA3443" w:rsidP="008A1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1184472457"/>
      <w:docPartObj>
        <w:docPartGallery w:val="Page Numbers (Bottom of Page)"/>
        <w:docPartUnique/>
      </w:docPartObj>
    </w:sdtPr>
    <w:sdtEndPr>
      <w:rPr>
        <w:rStyle w:val="PageNumber"/>
      </w:rPr>
    </w:sdtEndPr>
    <w:sdtContent>
      <w:p w14:paraId="22BFB8F8" w14:textId="77777777" w:rsidR="00B226A7" w:rsidRDefault="00B226A7" w:rsidP="00B226A7">
        <w:pPr>
          <w:framePr w:wrap="none" w:vAnchor="text" w:hAnchor="margin" w:xAlign="center" w:y="1"/>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13A1D64A" w14:textId="5F93E5A8" w:rsidR="00231C1C" w:rsidRPr="00B226A7" w:rsidRDefault="00B226A7" w:rsidP="002F2A90">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B63F7E">
      <w:rPr>
        <w:rFonts w:ascii="Century Gothic" w:hAnsi="Century Gothic"/>
        <w:sz w:val="16"/>
        <w:szCs w:val="16"/>
      </w:rPr>
      <w:t>4</w:t>
    </w:r>
    <w:r>
      <w:rPr>
        <w:rFonts w:ascii="Century Gothic" w:hAnsi="Century Gothic"/>
        <w:sz w:val="16"/>
        <w:szCs w:val="16"/>
      </w:rPr>
      <w:t xml:space="preserve"> </w:t>
    </w:r>
    <w:r w:rsidRPr="001C6249">
      <w:rPr>
        <w:rFonts w:ascii="Century Gothic" w:hAnsi="Century Gothic"/>
        <w:sz w:val="16"/>
        <w:szCs w:val="16"/>
      </w:rPr>
      <w:t>Royal Society of Chemistr</w:t>
    </w:r>
    <w:r w:rsidR="00362CD9">
      <w:rPr>
        <w:rFonts w:ascii="Century Gothic" w:hAnsi="Century Gothic"/>
        <w:sz w:val="16"/>
        <w:szCs w:val="16"/>
      </w:rPr>
      <w:t>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2CBD7A" w14:textId="77777777" w:rsidR="00CA3443" w:rsidRDefault="00CA3443" w:rsidP="008A1B0B">
      <w:pPr>
        <w:spacing w:after="0" w:line="240" w:lineRule="auto"/>
      </w:pPr>
      <w:r>
        <w:separator/>
      </w:r>
    </w:p>
  </w:footnote>
  <w:footnote w:type="continuationSeparator" w:id="0">
    <w:p w14:paraId="3B4E531C" w14:textId="77777777" w:rsidR="00CA3443" w:rsidRDefault="00CA3443" w:rsidP="008A1B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AB0CAA" w14:textId="346EAABC" w:rsidR="008A1B0B" w:rsidRDefault="00104CB2" w:rsidP="008D7A53">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1312" behindDoc="0" locked="0" layoutInCell="1" allowOverlap="1" wp14:anchorId="03C1906C" wp14:editId="4BC43DF0">
          <wp:simplePos x="0" y="0"/>
          <wp:positionH relativeFrom="column">
            <wp:posOffset>-542925</wp:posOffset>
          </wp:positionH>
          <wp:positionV relativeFrom="paragraph">
            <wp:posOffset>40640</wp:posOffset>
          </wp:positionV>
          <wp:extent cx="2160905" cy="362585"/>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a:extLst>
                      <a:ext uri="{C183D7F6-B498-43B3-948B-1728B52AA6E4}">
                        <adec:decorative xmlns:adec="http://schemas.microsoft.com/office/drawing/2017/decorative" val="1"/>
                      </a:ext>
                    </a:extLst>
                  </pic:cNvPr>
                  <pic:cNvPicPr/>
                </pic:nvPicPr>
                <pic:blipFill>
                  <a:blip r:embed="rId1">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160905" cy="362585"/>
                  </a:xfrm>
                  <a:prstGeom prst="rect">
                    <a:avLst/>
                  </a:prstGeom>
                </pic:spPr>
              </pic:pic>
            </a:graphicData>
          </a:graphic>
        </wp:anchor>
      </w:drawing>
    </w:r>
    <w:r w:rsidR="008D7A53" w:rsidRPr="00DF7826">
      <w:rPr>
        <w:rFonts w:ascii="Century Gothic" w:hAnsi="Century Gothic"/>
        <w:b/>
        <w:bCs/>
        <w:noProof/>
        <w:color w:val="991E66"/>
        <w:sz w:val="30"/>
        <w:szCs w:val="30"/>
      </w:rPr>
      <w:drawing>
        <wp:anchor distT="0" distB="0" distL="114300" distR="114300" simplePos="0" relativeHeight="251659264" behindDoc="0" locked="0" layoutInCell="1" allowOverlap="1" wp14:anchorId="6E755D66" wp14:editId="1B89F19B">
          <wp:simplePos x="0" y="0"/>
          <wp:positionH relativeFrom="column">
            <wp:posOffset>-540385</wp:posOffset>
          </wp:positionH>
          <wp:positionV relativeFrom="paragraph">
            <wp:posOffset>36195</wp:posOffset>
          </wp:positionV>
          <wp:extent cx="1789200" cy="356400"/>
          <wp:effectExtent l="0" t="0" r="1905" b="5715"/>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FF76A3" w:rsidRPr="00DF7826">
      <w:rPr>
        <w:rFonts w:ascii="Century Gothic" w:hAnsi="Century Gothic"/>
        <w:b/>
        <w:bCs/>
        <w:noProof/>
        <w:color w:val="991E66"/>
        <w:sz w:val="30"/>
        <w:szCs w:val="30"/>
      </w:rPr>
      <w:drawing>
        <wp:anchor distT="0" distB="0" distL="114300" distR="114300" simplePos="0" relativeHeight="251658240" behindDoc="1" locked="0" layoutInCell="1" allowOverlap="1" wp14:anchorId="119FB73F" wp14:editId="2536E388">
          <wp:simplePos x="0" y="0"/>
          <wp:positionH relativeFrom="column">
            <wp:posOffset>-927101</wp:posOffset>
          </wp:positionH>
          <wp:positionV relativeFrom="paragraph">
            <wp:posOffset>-267335</wp:posOffset>
          </wp:positionV>
          <wp:extent cx="7569919" cy="1071245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pic:nvPicPr>
                <pic:blipFill>
                  <a:blip r:embed="rId3">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flipH="1">
                    <a:off x="0" y="0"/>
                    <a:ext cx="7580222" cy="10727030"/>
                  </a:xfrm>
                  <a:prstGeom prst="rect">
                    <a:avLst/>
                  </a:prstGeom>
                </pic:spPr>
              </pic:pic>
            </a:graphicData>
          </a:graphic>
          <wp14:sizeRelH relativeFrom="page">
            <wp14:pctWidth>0</wp14:pctWidth>
          </wp14:sizeRelH>
          <wp14:sizeRelV relativeFrom="page">
            <wp14:pctHeight>0</wp14:pctHeight>
          </wp14:sizeRelV>
        </wp:anchor>
      </w:drawing>
    </w:r>
    <w:r w:rsidR="00071B48">
      <w:rPr>
        <w:rFonts w:ascii="Century Gothic" w:hAnsi="Century Gothic"/>
        <w:b/>
        <w:bCs/>
        <w:color w:val="991E66"/>
        <w:sz w:val="30"/>
        <w:szCs w:val="30"/>
      </w:rPr>
      <w:t xml:space="preserve">Exhibition </w:t>
    </w:r>
    <w:r w:rsidR="00071B48" w:rsidRPr="00B63F7E">
      <w:rPr>
        <w:rFonts w:ascii="Century Gothic" w:hAnsi="Century Gothic"/>
        <w:b/>
        <w:bCs/>
        <w:color w:val="991E66"/>
        <w:sz w:val="30"/>
        <w:szCs w:val="30"/>
      </w:rPr>
      <w:t>chemistry</w:t>
    </w:r>
    <w:r w:rsidR="00557BF2" w:rsidRPr="002003CC">
      <w:rPr>
        <w:rFonts w:ascii="Century Gothic" w:hAnsi="Century Gothic"/>
        <w:b/>
        <w:bCs/>
        <w:color w:val="991E66"/>
        <w:sz w:val="24"/>
        <w:szCs w:val="24"/>
      </w:rPr>
      <w:t xml:space="preserve"> </w:t>
    </w:r>
  </w:p>
  <w:p w14:paraId="014B122C" w14:textId="37A0B625" w:rsidR="00557BF2" w:rsidRPr="00557BF2" w:rsidRDefault="00DC0D9C" w:rsidP="00FF76A3">
    <w:pPr>
      <w:spacing w:after="86"/>
      <w:ind w:right="-850"/>
      <w:jc w:val="right"/>
      <w:rPr>
        <w:rFonts w:ascii="Century Gothic" w:hAnsi="Century Gothic"/>
        <w:b/>
        <w:bCs/>
        <w:color w:val="004976"/>
        <w:sz w:val="18"/>
        <w:szCs w:val="18"/>
      </w:rPr>
    </w:pPr>
    <w:r>
      <w:rPr>
        <w:rFonts w:ascii="Century Gothic" w:hAnsi="Century Gothic"/>
        <w:b/>
        <w:bCs/>
        <w:color w:val="000000" w:themeColor="text1"/>
        <w:sz w:val="18"/>
        <w:szCs w:val="18"/>
      </w:rPr>
      <w:t>Available</w:t>
    </w:r>
    <w:r w:rsidR="008B34F9">
      <w:rPr>
        <w:rFonts w:ascii="Century Gothic" w:hAnsi="Century Gothic"/>
        <w:b/>
        <w:bCs/>
        <w:color w:val="000000" w:themeColor="text1"/>
        <w:sz w:val="18"/>
        <w:szCs w:val="18"/>
      </w:rPr>
      <w:t xml:space="preserve"> from</w:t>
    </w:r>
    <w:r w:rsidR="00557BF2" w:rsidRPr="009E173F">
      <w:rPr>
        <w:rFonts w:ascii="Century Gothic" w:hAnsi="Century Gothic"/>
        <w:b/>
        <w:bCs/>
        <w:color w:val="000000" w:themeColor="text1"/>
        <w:sz w:val="18"/>
        <w:szCs w:val="18"/>
      </w:rPr>
      <w:t xml:space="preserve"> </w:t>
    </w:r>
    <w:hyperlink r:id="rId4" w:history="1">
      <w:r w:rsidR="009E173F" w:rsidRPr="009E173F">
        <w:rPr>
          <w:rStyle w:val="Hyperlink"/>
          <w:rFonts w:ascii="Century Gothic" w:hAnsi="Century Gothic"/>
          <w:b/>
          <w:bCs/>
          <w:color w:val="991E66"/>
          <w:sz w:val="18"/>
          <w:szCs w:val="18"/>
        </w:rPr>
        <w:t>rsc.li/3WiEzw8</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01616"/>
    <w:multiLevelType w:val="hybridMultilevel"/>
    <w:tmpl w:val="AC3874D0"/>
    <w:lvl w:ilvl="0" w:tplc="8CC26048">
      <w:start w:val="1"/>
      <w:numFmt w:val="bullet"/>
      <w:lvlText w:val=""/>
      <w:lvlJc w:val="left"/>
      <w:pPr>
        <w:ind w:left="363" w:hanging="363"/>
      </w:pPr>
      <w:rPr>
        <w:rFonts w:ascii="Symbol" w:hAnsi="Symbol" w:hint="default"/>
        <w:color w:val="991E66" w:themeColor="accen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27F72F4"/>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BA45062"/>
    <w:multiLevelType w:val="hybridMultilevel"/>
    <w:tmpl w:val="315C07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CD5447"/>
    <w:multiLevelType w:val="hybridMultilevel"/>
    <w:tmpl w:val="D668129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D71290E"/>
    <w:multiLevelType w:val="hybridMultilevel"/>
    <w:tmpl w:val="76B44E72"/>
    <w:lvl w:ilvl="0" w:tplc="8E40D1DC">
      <w:start w:val="1"/>
      <w:numFmt w:val="bullet"/>
      <w:pStyle w:val="RSCBulletedlist"/>
      <w:lvlText w:val=""/>
      <w:lvlJc w:val="left"/>
      <w:pPr>
        <w:ind w:left="363" w:hanging="363"/>
      </w:pPr>
      <w:rPr>
        <w:rFonts w:ascii="Symbol" w:hAnsi="Symbol" w:hint="default"/>
        <w:color w:val="004976"/>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04E15C6"/>
    <w:multiLevelType w:val="hybridMultilevel"/>
    <w:tmpl w:val="0F14D938"/>
    <w:lvl w:ilvl="0" w:tplc="8CC26048">
      <w:start w:val="1"/>
      <w:numFmt w:val="bullet"/>
      <w:lvlText w:val=""/>
      <w:lvlJc w:val="left"/>
      <w:pPr>
        <w:ind w:left="363" w:hanging="363"/>
      </w:pPr>
      <w:rPr>
        <w:rFonts w:ascii="Symbol" w:hAnsi="Symbol" w:hint="default"/>
        <w:color w:val="991E66" w:themeColor="accen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C347A72"/>
    <w:multiLevelType w:val="hybridMultilevel"/>
    <w:tmpl w:val="01881FC8"/>
    <w:lvl w:ilvl="0" w:tplc="B6AC983E">
      <w:start w:val="1"/>
      <w:numFmt w:val="decimal"/>
      <w:pStyle w:val="RSCnumberedlist"/>
      <w:lvlText w:val="%1."/>
      <w:lvlJc w:val="left"/>
      <w:pPr>
        <w:ind w:left="360" w:hanging="360"/>
      </w:pPr>
      <w:rPr>
        <w:rFonts w:ascii="Century Gothic" w:hAnsi="Century Gothic" w:hint="default"/>
        <w:b/>
        <w:i w:val="0"/>
        <w:color w:val="004976"/>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E50671E"/>
    <w:multiLevelType w:val="hybridMultilevel"/>
    <w:tmpl w:val="8EF02762"/>
    <w:lvl w:ilvl="0" w:tplc="BEE61F6A">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8" w15:restartNumberingAfterBreak="0">
    <w:nsid w:val="304F146F"/>
    <w:multiLevelType w:val="hybridMultilevel"/>
    <w:tmpl w:val="0A6AD2C4"/>
    <w:lvl w:ilvl="0" w:tplc="44E8C560">
      <w:start w:val="1"/>
      <w:numFmt w:val="decimal"/>
      <w:pStyle w:val="RSCLearningobjectives"/>
      <w:lvlText w:val="%1"/>
      <w:lvlJc w:val="left"/>
      <w:pPr>
        <w:ind w:left="476" w:hanging="476"/>
      </w:pPr>
      <w:rPr>
        <w:rFonts w:ascii="Century Gothic" w:eastAsiaTheme="minorHAnsi" w:hAnsi="Century Gothic" w:cs="Arial"/>
        <w:b/>
        <w:i w:val="0"/>
        <w:color w:val="00497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0FA20BF"/>
    <w:multiLevelType w:val="multilevel"/>
    <w:tmpl w:val="ED0A4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2CD2538"/>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46127D7"/>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9329C9"/>
    <w:multiLevelType w:val="multilevel"/>
    <w:tmpl w:val="95D6D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CCF1D2C"/>
    <w:multiLevelType w:val="multilevel"/>
    <w:tmpl w:val="08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F875158"/>
    <w:multiLevelType w:val="multilevel"/>
    <w:tmpl w:val="B8F65E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47335EF"/>
    <w:multiLevelType w:val="hybridMultilevel"/>
    <w:tmpl w:val="30825E1E"/>
    <w:lvl w:ilvl="0" w:tplc="8CC26048">
      <w:start w:val="1"/>
      <w:numFmt w:val="bullet"/>
      <w:lvlText w:val=""/>
      <w:lvlJc w:val="left"/>
      <w:pPr>
        <w:ind w:left="363" w:hanging="363"/>
      </w:pPr>
      <w:rPr>
        <w:rFonts w:ascii="Symbol" w:hAnsi="Symbol" w:hint="default"/>
        <w:color w:val="991E66" w:themeColor="accen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AF55A3C"/>
    <w:multiLevelType w:val="hybridMultilevel"/>
    <w:tmpl w:val="EC92222E"/>
    <w:lvl w:ilvl="0" w:tplc="8CC26048">
      <w:start w:val="1"/>
      <w:numFmt w:val="bullet"/>
      <w:lvlText w:val=""/>
      <w:lvlJc w:val="left"/>
      <w:pPr>
        <w:ind w:left="720" w:hanging="360"/>
      </w:pPr>
      <w:rPr>
        <w:rFonts w:ascii="Symbol" w:hAnsi="Symbol" w:hint="default"/>
        <w:color w:val="991E66" w:themeColor="accent1"/>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B7D34E4"/>
    <w:multiLevelType w:val="hybridMultilevel"/>
    <w:tmpl w:val="5A40AD10"/>
    <w:lvl w:ilvl="0" w:tplc="8CC26048">
      <w:start w:val="1"/>
      <w:numFmt w:val="bullet"/>
      <w:lvlText w:val=""/>
      <w:lvlJc w:val="left"/>
      <w:pPr>
        <w:ind w:left="363" w:hanging="363"/>
      </w:pPr>
      <w:rPr>
        <w:rFonts w:ascii="Symbol" w:hAnsi="Symbol" w:hint="default"/>
        <w:color w:val="991E66" w:themeColor="accen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4C7911C3"/>
    <w:multiLevelType w:val="multilevel"/>
    <w:tmpl w:val="0809001D"/>
    <w:styleLink w:val="CurrentList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C947C01"/>
    <w:multiLevelType w:val="hybridMultilevel"/>
    <w:tmpl w:val="40C40B4E"/>
    <w:lvl w:ilvl="0" w:tplc="8CC26048">
      <w:start w:val="1"/>
      <w:numFmt w:val="bullet"/>
      <w:lvlText w:val=""/>
      <w:lvlJc w:val="left"/>
      <w:pPr>
        <w:ind w:left="363" w:hanging="363"/>
      </w:pPr>
      <w:rPr>
        <w:rFonts w:ascii="Symbol" w:hAnsi="Symbol" w:hint="default"/>
        <w:color w:val="991E66" w:themeColor="accen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36F0B44"/>
    <w:multiLevelType w:val="hybridMultilevel"/>
    <w:tmpl w:val="FA6CAFA4"/>
    <w:lvl w:ilvl="0" w:tplc="8CC26048">
      <w:start w:val="1"/>
      <w:numFmt w:val="bullet"/>
      <w:lvlText w:val=""/>
      <w:lvlJc w:val="left"/>
      <w:pPr>
        <w:ind w:left="363" w:hanging="363"/>
      </w:pPr>
      <w:rPr>
        <w:rFonts w:ascii="Symbol" w:hAnsi="Symbol" w:hint="default"/>
        <w:color w:val="991E66" w:themeColor="accen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571D3080"/>
    <w:multiLevelType w:val="hybridMultilevel"/>
    <w:tmpl w:val="D81EB92A"/>
    <w:lvl w:ilvl="0" w:tplc="8CC26048">
      <w:start w:val="1"/>
      <w:numFmt w:val="bullet"/>
      <w:lvlText w:val=""/>
      <w:lvlJc w:val="left"/>
      <w:pPr>
        <w:ind w:left="363" w:hanging="363"/>
      </w:pPr>
      <w:rPr>
        <w:rFonts w:ascii="Symbol" w:hAnsi="Symbol" w:hint="default"/>
        <w:color w:val="991E66" w:themeColor="accen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598875C5"/>
    <w:multiLevelType w:val="multilevel"/>
    <w:tmpl w:val="0809001D"/>
    <w:styleLink w:val="CurrentList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3C70CA9"/>
    <w:multiLevelType w:val="multilevel"/>
    <w:tmpl w:val="D10E9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6810684F"/>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9E95F09"/>
    <w:multiLevelType w:val="multilevel"/>
    <w:tmpl w:val="35241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BD80095"/>
    <w:multiLevelType w:val="hybridMultilevel"/>
    <w:tmpl w:val="92460780"/>
    <w:lvl w:ilvl="0" w:tplc="8CC26048">
      <w:start w:val="1"/>
      <w:numFmt w:val="bullet"/>
      <w:lvlText w:val=""/>
      <w:lvlJc w:val="left"/>
      <w:pPr>
        <w:ind w:left="363" w:hanging="363"/>
      </w:pPr>
      <w:rPr>
        <w:rFonts w:ascii="Symbol" w:hAnsi="Symbol" w:hint="default"/>
        <w:color w:val="991E66" w:themeColor="accen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6CD32A8D"/>
    <w:multiLevelType w:val="hybridMultilevel"/>
    <w:tmpl w:val="D9E493D8"/>
    <w:lvl w:ilvl="0" w:tplc="8CC26048">
      <w:start w:val="1"/>
      <w:numFmt w:val="bullet"/>
      <w:lvlText w:val=""/>
      <w:lvlJc w:val="left"/>
      <w:pPr>
        <w:ind w:left="363" w:hanging="363"/>
      </w:pPr>
      <w:rPr>
        <w:rFonts w:ascii="Symbol" w:hAnsi="Symbol" w:hint="default"/>
        <w:color w:val="991E66" w:themeColor="accen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71837750"/>
    <w:multiLevelType w:val="multilevel"/>
    <w:tmpl w:val="38DA7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3793E90"/>
    <w:multiLevelType w:val="hybridMultilevel"/>
    <w:tmpl w:val="74F43388"/>
    <w:lvl w:ilvl="0" w:tplc="8CC26048">
      <w:start w:val="1"/>
      <w:numFmt w:val="bullet"/>
      <w:lvlText w:val=""/>
      <w:lvlJc w:val="left"/>
      <w:pPr>
        <w:ind w:left="363" w:hanging="363"/>
      </w:pPr>
      <w:rPr>
        <w:rFonts w:ascii="Symbol" w:hAnsi="Symbol" w:hint="default"/>
        <w:color w:val="991E66" w:themeColor="accent1"/>
        <w:sz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210605598">
    <w:abstractNumId w:val="29"/>
  </w:num>
  <w:num w:numId="2" w16cid:durableId="46608390">
    <w:abstractNumId w:val="14"/>
  </w:num>
  <w:num w:numId="3" w16cid:durableId="767046158">
    <w:abstractNumId w:val="9"/>
  </w:num>
  <w:num w:numId="4" w16cid:durableId="1754862014">
    <w:abstractNumId w:val="12"/>
  </w:num>
  <w:num w:numId="5" w16cid:durableId="522865220">
    <w:abstractNumId w:val="24"/>
  </w:num>
  <w:num w:numId="6" w16cid:durableId="1092093063">
    <w:abstractNumId w:val="26"/>
  </w:num>
  <w:num w:numId="7" w16cid:durableId="1042751722">
    <w:abstractNumId w:val="4"/>
  </w:num>
  <w:num w:numId="8" w16cid:durableId="339281078">
    <w:abstractNumId w:val="8"/>
  </w:num>
  <w:num w:numId="9" w16cid:durableId="166483661">
    <w:abstractNumId w:val="7"/>
  </w:num>
  <w:num w:numId="10" w16cid:durableId="739593575">
    <w:abstractNumId w:val="6"/>
  </w:num>
  <w:num w:numId="11" w16cid:durableId="1035690940">
    <w:abstractNumId w:val="16"/>
  </w:num>
  <w:num w:numId="12" w16cid:durableId="1470199975">
    <w:abstractNumId w:val="6"/>
    <w:lvlOverride w:ilvl="0">
      <w:startOverride w:val="1"/>
    </w:lvlOverride>
  </w:num>
  <w:num w:numId="13" w16cid:durableId="1479612613">
    <w:abstractNumId w:val="23"/>
  </w:num>
  <w:num w:numId="14" w16cid:durableId="1674912029">
    <w:abstractNumId w:val="19"/>
  </w:num>
  <w:num w:numId="15" w16cid:durableId="2099716115">
    <w:abstractNumId w:val="13"/>
  </w:num>
  <w:num w:numId="16" w16cid:durableId="649024404">
    <w:abstractNumId w:val="1"/>
  </w:num>
  <w:num w:numId="17" w16cid:durableId="1550605262">
    <w:abstractNumId w:val="10"/>
  </w:num>
  <w:num w:numId="18" w16cid:durableId="181480924">
    <w:abstractNumId w:val="11"/>
  </w:num>
  <w:num w:numId="19" w16cid:durableId="2003771580">
    <w:abstractNumId w:val="7"/>
    <w:lvlOverride w:ilvl="0">
      <w:startOverride w:val="1"/>
    </w:lvlOverride>
  </w:num>
  <w:num w:numId="20" w16cid:durableId="2139297354">
    <w:abstractNumId w:val="25"/>
  </w:num>
  <w:num w:numId="21" w16cid:durableId="1368411444">
    <w:abstractNumId w:val="4"/>
  </w:num>
  <w:num w:numId="22" w16cid:durableId="1597057039">
    <w:abstractNumId w:val="21"/>
  </w:num>
  <w:num w:numId="23" w16cid:durableId="1359821052">
    <w:abstractNumId w:val="17"/>
  </w:num>
  <w:num w:numId="24" w16cid:durableId="1433546299">
    <w:abstractNumId w:val="30"/>
  </w:num>
  <w:num w:numId="25" w16cid:durableId="987248214">
    <w:abstractNumId w:val="18"/>
  </w:num>
  <w:num w:numId="26" w16cid:durableId="1420567524">
    <w:abstractNumId w:val="3"/>
  </w:num>
  <w:num w:numId="27" w16cid:durableId="2133596368">
    <w:abstractNumId w:val="20"/>
  </w:num>
  <w:num w:numId="28" w16cid:durableId="299312323">
    <w:abstractNumId w:val="5"/>
  </w:num>
  <w:num w:numId="29" w16cid:durableId="1943026266">
    <w:abstractNumId w:val="0"/>
  </w:num>
  <w:num w:numId="30" w16cid:durableId="187526483">
    <w:abstractNumId w:val="27"/>
  </w:num>
  <w:num w:numId="31" w16cid:durableId="442650414">
    <w:abstractNumId w:val="28"/>
  </w:num>
  <w:num w:numId="32" w16cid:durableId="868950137">
    <w:abstractNumId w:val="2"/>
  </w:num>
  <w:num w:numId="33" w16cid:durableId="1443719200">
    <w:abstractNumId w:val="22"/>
  </w:num>
  <w:num w:numId="34" w16cid:durableId="1434518231">
    <w:abstractNumId w:val="1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Emily Kelly">
    <w15:presenceInfo w15:providerId="AD" w15:userId="S::KellyE@rsc.org::129b2903-a77d-4011-b626-fdf346dce13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40C"/>
    <w:rsid w:val="00000624"/>
    <w:rsid w:val="00022B65"/>
    <w:rsid w:val="00046615"/>
    <w:rsid w:val="0005730B"/>
    <w:rsid w:val="00071B48"/>
    <w:rsid w:val="000878DA"/>
    <w:rsid w:val="00087C7B"/>
    <w:rsid w:val="0009292F"/>
    <w:rsid w:val="000B0210"/>
    <w:rsid w:val="000B0FE6"/>
    <w:rsid w:val="000E6E48"/>
    <w:rsid w:val="00104CB2"/>
    <w:rsid w:val="00111D58"/>
    <w:rsid w:val="00116572"/>
    <w:rsid w:val="001431EA"/>
    <w:rsid w:val="00146FCD"/>
    <w:rsid w:val="00147637"/>
    <w:rsid w:val="00150E84"/>
    <w:rsid w:val="00167818"/>
    <w:rsid w:val="00170732"/>
    <w:rsid w:val="00180C62"/>
    <w:rsid w:val="00185565"/>
    <w:rsid w:val="001A278F"/>
    <w:rsid w:val="001D1067"/>
    <w:rsid w:val="001F4F73"/>
    <w:rsid w:val="002003CC"/>
    <w:rsid w:val="002304A7"/>
    <w:rsid w:val="00231C1C"/>
    <w:rsid w:val="002549BE"/>
    <w:rsid w:val="00255470"/>
    <w:rsid w:val="00260D45"/>
    <w:rsid w:val="00284B1C"/>
    <w:rsid w:val="002A3C79"/>
    <w:rsid w:val="002B06C9"/>
    <w:rsid w:val="002B5803"/>
    <w:rsid w:val="002C2223"/>
    <w:rsid w:val="002D34BA"/>
    <w:rsid w:val="002E47CA"/>
    <w:rsid w:val="002F2A90"/>
    <w:rsid w:val="002F35A3"/>
    <w:rsid w:val="003018F9"/>
    <w:rsid w:val="003059AB"/>
    <w:rsid w:val="003066BC"/>
    <w:rsid w:val="00307510"/>
    <w:rsid w:val="00362CD9"/>
    <w:rsid w:val="003716B9"/>
    <w:rsid w:val="00373596"/>
    <w:rsid w:val="00383A44"/>
    <w:rsid w:val="003979ED"/>
    <w:rsid w:val="003B7300"/>
    <w:rsid w:val="003C643A"/>
    <w:rsid w:val="003D6657"/>
    <w:rsid w:val="003F454D"/>
    <w:rsid w:val="004001AB"/>
    <w:rsid w:val="004058F0"/>
    <w:rsid w:val="00414DC8"/>
    <w:rsid w:val="00441B91"/>
    <w:rsid w:val="0044650F"/>
    <w:rsid w:val="00446F05"/>
    <w:rsid w:val="004608C1"/>
    <w:rsid w:val="0046389A"/>
    <w:rsid w:val="00485CEA"/>
    <w:rsid w:val="00505AB2"/>
    <w:rsid w:val="00512B6D"/>
    <w:rsid w:val="00516F80"/>
    <w:rsid w:val="0052289F"/>
    <w:rsid w:val="005233D2"/>
    <w:rsid w:val="00551389"/>
    <w:rsid w:val="0055336A"/>
    <w:rsid w:val="00557BF2"/>
    <w:rsid w:val="00562F8C"/>
    <w:rsid w:val="00564338"/>
    <w:rsid w:val="00573CE5"/>
    <w:rsid w:val="00584B7C"/>
    <w:rsid w:val="00595158"/>
    <w:rsid w:val="005A5001"/>
    <w:rsid w:val="005B4AFE"/>
    <w:rsid w:val="005C08DA"/>
    <w:rsid w:val="005F286E"/>
    <w:rsid w:val="00623DCE"/>
    <w:rsid w:val="00643085"/>
    <w:rsid w:val="00655E9C"/>
    <w:rsid w:val="006820BE"/>
    <w:rsid w:val="006D790E"/>
    <w:rsid w:val="006E13FB"/>
    <w:rsid w:val="00702308"/>
    <w:rsid w:val="007042E5"/>
    <w:rsid w:val="00730BC5"/>
    <w:rsid w:val="00747E9A"/>
    <w:rsid w:val="00747FE6"/>
    <w:rsid w:val="0077600A"/>
    <w:rsid w:val="007A08F5"/>
    <w:rsid w:val="007B56F2"/>
    <w:rsid w:val="00803338"/>
    <w:rsid w:val="0081721A"/>
    <w:rsid w:val="00825473"/>
    <w:rsid w:val="00835B9C"/>
    <w:rsid w:val="00862463"/>
    <w:rsid w:val="0089187A"/>
    <w:rsid w:val="00893B8E"/>
    <w:rsid w:val="00893F3D"/>
    <w:rsid w:val="008A1B0B"/>
    <w:rsid w:val="008B34F9"/>
    <w:rsid w:val="008B54F1"/>
    <w:rsid w:val="008B7FEC"/>
    <w:rsid w:val="008D7A53"/>
    <w:rsid w:val="00905E09"/>
    <w:rsid w:val="009272D0"/>
    <w:rsid w:val="00942047"/>
    <w:rsid w:val="00944C55"/>
    <w:rsid w:val="009747BE"/>
    <w:rsid w:val="009B3F45"/>
    <w:rsid w:val="009E173F"/>
    <w:rsid w:val="00A13442"/>
    <w:rsid w:val="00A25491"/>
    <w:rsid w:val="00A5348B"/>
    <w:rsid w:val="00A571EB"/>
    <w:rsid w:val="00A5740C"/>
    <w:rsid w:val="00A614BE"/>
    <w:rsid w:val="00A725C3"/>
    <w:rsid w:val="00A951D7"/>
    <w:rsid w:val="00AA2485"/>
    <w:rsid w:val="00AE0E84"/>
    <w:rsid w:val="00AF2D70"/>
    <w:rsid w:val="00B037DA"/>
    <w:rsid w:val="00B10496"/>
    <w:rsid w:val="00B226A7"/>
    <w:rsid w:val="00B30A6E"/>
    <w:rsid w:val="00B32882"/>
    <w:rsid w:val="00B60866"/>
    <w:rsid w:val="00B63F7E"/>
    <w:rsid w:val="00B67A03"/>
    <w:rsid w:val="00B71E66"/>
    <w:rsid w:val="00BA3729"/>
    <w:rsid w:val="00C1703F"/>
    <w:rsid w:val="00C43346"/>
    <w:rsid w:val="00C663ED"/>
    <w:rsid w:val="00CA3443"/>
    <w:rsid w:val="00CD3159"/>
    <w:rsid w:val="00CD3907"/>
    <w:rsid w:val="00CD5E3C"/>
    <w:rsid w:val="00CD7415"/>
    <w:rsid w:val="00CF6E3E"/>
    <w:rsid w:val="00D00AB5"/>
    <w:rsid w:val="00D17CC0"/>
    <w:rsid w:val="00D31A20"/>
    <w:rsid w:val="00D45D99"/>
    <w:rsid w:val="00D60D30"/>
    <w:rsid w:val="00DC0D9C"/>
    <w:rsid w:val="00DD432E"/>
    <w:rsid w:val="00DF7826"/>
    <w:rsid w:val="00E651C1"/>
    <w:rsid w:val="00E945C9"/>
    <w:rsid w:val="00E95DE4"/>
    <w:rsid w:val="00EA5968"/>
    <w:rsid w:val="00EC7EFF"/>
    <w:rsid w:val="00F34575"/>
    <w:rsid w:val="00F74583"/>
    <w:rsid w:val="00F80ECB"/>
    <w:rsid w:val="00FC3B24"/>
    <w:rsid w:val="00FF76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37F640"/>
  <w15:chartTrackingRefBased/>
  <w15:docId w15:val="{0ABA450C-CE0E-4F6F-BB31-23B302FF0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RSC Ed Normal"/>
    <w:qFormat/>
    <w:rsid w:val="006D790E"/>
    <w:pPr>
      <w:spacing w:after="120" w:line="280" w:lineRule="atLeast"/>
      <w:jc w:val="both"/>
      <w:outlineLvl w:val="0"/>
    </w:pPr>
    <w:rPr>
      <w:rFonts w:ascii="Arial" w:hAnsi="Arial" w:cs="Arial"/>
      <w:sz w:val="20"/>
      <w:szCs w:val="20"/>
      <w:lang w:eastAsia="zh-CN"/>
    </w:rPr>
  </w:style>
  <w:style w:type="paragraph" w:styleId="Heading1">
    <w:name w:val="heading 1"/>
    <w:basedOn w:val="Normal"/>
    <w:link w:val="Heading1Char"/>
    <w:uiPriority w:val="9"/>
    <w:qFormat/>
    <w:rsid w:val="00A5740C"/>
    <w:pPr>
      <w:spacing w:before="100" w:beforeAutospacing="1" w:after="100" w:afterAutospacing="1" w:line="240" w:lineRule="auto"/>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A5740C"/>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A5740C"/>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5740C"/>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A5740C"/>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A5740C"/>
    <w:rPr>
      <w:rFonts w:ascii="Times New Roman" w:eastAsia="Times New Roman" w:hAnsi="Times New Roman" w:cs="Times New Roman"/>
      <w:b/>
      <w:bCs/>
      <w:sz w:val="27"/>
      <w:szCs w:val="27"/>
      <w:lang w:eastAsia="en-GB"/>
    </w:rPr>
  </w:style>
  <w:style w:type="paragraph" w:customStyle="1" w:styleId="byline">
    <w:name w:val="bylin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author">
    <w:name w:val="author"/>
    <w:basedOn w:val="DefaultParagraphFont"/>
    <w:rsid w:val="00A5740C"/>
  </w:style>
  <w:style w:type="character" w:styleId="Hyperlink">
    <w:name w:val="Hyperlink"/>
    <w:basedOn w:val="DefaultParagraphFont"/>
    <w:uiPriority w:val="99"/>
    <w:unhideWhenUsed/>
    <w:rsid w:val="00A5740C"/>
    <w:rPr>
      <w:color w:val="0000FF"/>
      <w:u w:val="single"/>
    </w:rPr>
  </w:style>
  <w:style w:type="paragraph" w:customStyle="1" w:styleId="mobileshare">
    <w:name w:val="mobileshare"/>
    <w:basedOn w:val="Normal"/>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ommenttext">
    <w:name w:val="commenttext"/>
    <w:basedOn w:val="DefaultParagraphFont"/>
    <w:rsid w:val="00A5740C"/>
  </w:style>
  <w:style w:type="character" w:customStyle="1" w:styleId="tooltiptext">
    <w:name w:val="tooltiptext"/>
    <w:basedOn w:val="DefaultParagraphFont"/>
    <w:rsid w:val="00A5740C"/>
  </w:style>
  <w:style w:type="paragraph" w:styleId="NormalWeb">
    <w:name w:val="Normal (Web)"/>
    <w:basedOn w:val="Normal"/>
    <w:uiPriority w:val="99"/>
    <w:semiHidden/>
    <w:unhideWhenUsed/>
    <w:rsid w:val="00A5740C"/>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8A1B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1B0B"/>
  </w:style>
  <w:style w:type="paragraph" w:styleId="Footer">
    <w:name w:val="footer"/>
    <w:basedOn w:val="Normal"/>
    <w:link w:val="FooterChar"/>
    <w:uiPriority w:val="99"/>
    <w:unhideWhenUsed/>
    <w:rsid w:val="008A1B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1B0B"/>
  </w:style>
  <w:style w:type="character" w:styleId="PageNumber">
    <w:name w:val="page number"/>
    <w:basedOn w:val="DefaultParagraphFont"/>
    <w:uiPriority w:val="99"/>
    <w:semiHidden/>
    <w:unhideWhenUsed/>
    <w:rsid w:val="006D790E"/>
  </w:style>
  <w:style w:type="paragraph" w:customStyle="1" w:styleId="RSCBasictext">
    <w:name w:val="RSC Basic text"/>
    <w:basedOn w:val="Normal"/>
    <w:qFormat/>
    <w:rsid w:val="006D790E"/>
    <w:pPr>
      <w:spacing w:line="259" w:lineRule="auto"/>
      <w:jc w:val="left"/>
    </w:pPr>
    <w:rPr>
      <w:rFonts w:ascii="Century Gothic" w:hAnsi="Century Gothic"/>
      <w:sz w:val="22"/>
      <w:szCs w:val="22"/>
    </w:rPr>
  </w:style>
  <w:style w:type="paragraph" w:customStyle="1" w:styleId="RSC2-columntabs">
    <w:name w:val="RSC 2-column tabs"/>
    <w:basedOn w:val="RSCBasictext"/>
    <w:qFormat/>
    <w:rsid w:val="006D790E"/>
    <w:pPr>
      <w:tabs>
        <w:tab w:val="left" w:pos="363"/>
        <w:tab w:val="left" w:pos="4536"/>
      </w:tabs>
    </w:pPr>
  </w:style>
  <w:style w:type="paragraph" w:customStyle="1" w:styleId="RSCBulletedlist">
    <w:name w:val="RSC Bulleted list"/>
    <w:basedOn w:val="RSCBasictext"/>
    <w:qFormat/>
    <w:rsid w:val="00B30A6E"/>
    <w:pPr>
      <w:numPr>
        <w:numId w:val="7"/>
      </w:numPr>
    </w:pPr>
  </w:style>
  <w:style w:type="paragraph" w:customStyle="1" w:styleId="RSCEducationHeading2">
    <w:name w:val="RSC Education Heading2"/>
    <w:basedOn w:val="Heading1"/>
    <w:next w:val="Heading2"/>
    <w:qFormat/>
    <w:rsid w:val="006D790E"/>
    <w:pPr>
      <w:spacing w:before="0" w:beforeAutospacing="0" w:after="120" w:afterAutospacing="0" w:line="280" w:lineRule="atLeast"/>
    </w:pPr>
    <w:rPr>
      <w:rFonts w:ascii="Arial" w:eastAsiaTheme="minorHAnsi" w:hAnsi="Arial" w:cs="Arial"/>
      <w:bCs w:val="0"/>
      <w:kern w:val="0"/>
      <w:sz w:val="24"/>
      <w:szCs w:val="20"/>
      <w:lang w:eastAsia="zh-CN"/>
    </w:rPr>
  </w:style>
  <w:style w:type="paragraph" w:customStyle="1" w:styleId="RSCEducationHeading3">
    <w:name w:val="RSC Education Heading3"/>
    <w:basedOn w:val="Heading2"/>
    <w:next w:val="Heading3"/>
    <w:qFormat/>
    <w:rsid w:val="006D790E"/>
    <w:pPr>
      <w:keepNext/>
      <w:keepLines/>
      <w:spacing w:before="200" w:beforeAutospacing="0" w:after="0" w:afterAutospacing="0" w:line="280" w:lineRule="atLeast"/>
    </w:pPr>
    <w:rPr>
      <w:rFonts w:ascii="Arial" w:eastAsiaTheme="majorEastAsia" w:hAnsi="Arial" w:cstheme="majorBidi"/>
      <w:sz w:val="22"/>
      <w:szCs w:val="26"/>
      <w:lang w:eastAsia="zh-CN"/>
    </w:rPr>
  </w:style>
  <w:style w:type="paragraph" w:customStyle="1" w:styleId="RSCH1">
    <w:name w:val="RSC H1"/>
    <w:basedOn w:val="Normal"/>
    <w:qFormat/>
    <w:rsid w:val="000B0210"/>
    <w:pPr>
      <w:tabs>
        <w:tab w:val="left" w:pos="8505"/>
      </w:tabs>
      <w:spacing w:after="240" w:line="259" w:lineRule="auto"/>
      <w:jc w:val="left"/>
    </w:pPr>
    <w:rPr>
      <w:rFonts w:ascii="Century Gothic" w:hAnsi="Century Gothic"/>
      <w:b/>
      <w:bCs/>
      <w:color w:val="004976"/>
      <w:sz w:val="36"/>
      <w:szCs w:val="36"/>
    </w:rPr>
  </w:style>
  <w:style w:type="paragraph" w:customStyle="1" w:styleId="RSCH2">
    <w:name w:val="RSC H2"/>
    <w:basedOn w:val="Normal"/>
    <w:qFormat/>
    <w:rsid w:val="00B30A6E"/>
    <w:pPr>
      <w:tabs>
        <w:tab w:val="left" w:pos="426"/>
      </w:tabs>
      <w:spacing w:before="500" w:after="160" w:line="259" w:lineRule="auto"/>
      <w:jc w:val="left"/>
    </w:pPr>
    <w:rPr>
      <w:rFonts w:ascii="Century Gothic" w:hAnsi="Century Gothic"/>
      <w:b/>
      <w:bCs/>
      <w:color w:val="004976"/>
      <w:sz w:val="28"/>
      <w:szCs w:val="22"/>
    </w:rPr>
  </w:style>
  <w:style w:type="paragraph" w:customStyle="1" w:styleId="RSCH3">
    <w:name w:val="RSC H3"/>
    <w:basedOn w:val="RSCBasictext"/>
    <w:qFormat/>
    <w:rsid w:val="00B30A6E"/>
    <w:pPr>
      <w:spacing w:before="300"/>
    </w:pPr>
    <w:rPr>
      <w:b/>
      <w:bCs/>
      <w:color w:val="004976"/>
    </w:rPr>
  </w:style>
  <w:style w:type="paragraph" w:customStyle="1" w:styleId="RSCLearningobjectives">
    <w:name w:val="RSC Learning objectives"/>
    <w:basedOn w:val="Normal"/>
    <w:qFormat/>
    <w:rsid w:val="00B30A6E"/>
    <w:pPr>
      <w:numPr>
        <w:numId w:val="8"/>
      </w:numPr>
      <w:spacing w:after="0" w:line="360" w:lineRule="auto"/>
      <w:contextualSpacing/>
    </w:pPr>
    <w:rPr>
      <w:rFonts w:ascii="Century Gothic" w:hAnsi="Century Gothic"/>
      <w:sz w:val="22"/>
    </w:rPr>
  </w:style>
  <w:style w:type="paragraph" w:customStyle="1" w:styleId="RSCletteredlist">
    <w:name w:val="RSC lettered list"/>
    <w:basedOn w:val="Normal"/>
    <w:qFormat/>
    <w:rsid w:val="00A13442"/>
    <w:pPr>
      <w:numPr>
        <w:numId w:val="9"/>
      </w:numPr>
      <w:tabs>
        <w:tab w:val="right" w:pos="8647"/>
      </w:tabs>
      <w:spacing w:after="0" w:line="259" w:lineRule="auto"/>
      <w:ind w:right="-1"/>
      <w:contextualSpacing/>
      <w:jc w:val="left"/>
    </w:pPr>
    <w:rPr>
      <w:rFonts w:ascii="Century Gothic" w:hAnsi="Century Gothic"/>
      <w:sz w:val="22"/>
      <w:szCs w:val="22"/>
    </w:rPr>
  </w:style>
  <w:style w:type="paragraph" w:customStyle="1" w:styleId="RSCMarks">
    <w:name w:val="RSC Marks"/>
    <w:basedOn w:val="Normal"/>
    <w:qFormat/>
    <w:rsid w:val="00B30A6E"/>
    <w:pPr>
      <w:tabs>
        <w:tab w:val="left" w:pos="8789"/>
      </w:tabs>
      <w:spacing w:after="240" w:line="259" w:lineRule="auto"/>
      <w:jc w:val="right"/>
    </w:pPr>
    <w:rPr>
      <w:rFonts w:ascii="Century Gothic" w:hAnsi="Century Gothic"/>
      <w:b/>
      <w:color w:val="004976"/>
      <w:sz w:val="18"/>
      <w:szCs w:val="22"/>
    </w:rPr>
  </w:style>
  <w:style w:type="paragraph" w:customStyle="1" w:styleId="RSCnumberedlist">
    <w:name w:val="RSC numbered list"/>
    <w:basedOn w:val="Normal"/>
    <w:qFormat/>
    <w:rsid w:val="00B30A6E"/>
    <w:pPr>
      <w:numPr>
        <w:numId w:val="10"/>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6D790E"/>
    <w:pPr>
      <w:numPr>
        <w:numId w:val="11"/>
      </w:numPr>
      <w:tabs>
        <w:tab w:val="left" w:pos="851"/>
        <w:tab w:val="left" w:pos="1276"/>
      </w:tabs>
      <w:spacing w:after="0" w:line="259" w:lineRule="auto"/>
      <w:contextualSpacing/>
      <w:jc w:val="left"/>
    </w:pPr>
    <w:rPr>
      <w:rFonts w:ascii="Century Gothic" w:hAnsi="Century Gothic"/>
      <w:sz w:val="22"/>
      <w:szCs w:val="22"/>
    </w:rPr>
  </w:style>
  <w:style w:type="paragraph" w:customStyle="1" w:styleId="RSCUnderline">
    <w:name w:val="RSC Underline"/>
    <w:basedOn w:val="Normal"/>
    <w:qFormat/>
    <w:rsid w:val="006D790E"/>
    <w:pPr>
      <w:spacing w:before="120" w:line="259" w:lineRule="auto"/>
    </w:pPr>
    <w:rPr>
      <w:rFonts w:ascii="Century Gothic" w:hAnsi="Century Gothic"/>
      <w:sz w:val="22"/>
      <w:szCs w:val="22"/>
    </w:rPr>
  </w:style>
  <w:style w:type="numbering" w:customStyle="1" w:styleId="CurrentList1">
    <w:name w:val="Current List1"/>
    <w:uiPriority w:val="99"/>
    <w:rsid w:val="002D34BA"/>
    <w:pPr>
      <w:numPr>
        <w:numId w:val="13"/>
      </w:numPr>
    </w:pPr>
  </w:style>
  <w:style w:type="numbering" w:customStyle="1" w:styleId="CurrentList2">
    <w:name w:val="Current List2"/>
    <w:uiPriority w:val="99"/>
    <w:rsid w:val="002D34BA"/>
    <w:pPr>
      <w:numPr>
        <w:numId w:val="14"/>
      </w:numPr>
    </w:pPr>
  </w:style>
  <w:style w:type="numbering" w:customStyle="1" w:styleId="CurrentList3">
    <w:name w:val="Current List3"/>
    <w:uiPriority w:val="99"/>
    <w:rsid w:val="002D34BA"/>
    <w:pPr>
      <w:numPr>
        <w:numId w:val="15"/>
      </w:numPr>
    </w:pPr>
  </w:style>
  <w:style w:type="numbering" w:customStyle="1" w:styleId="CurrentList4">
    <w:name w:val="Current List4"/>
    <w:uiPriority w:val="99"/>
    <w:rsid w:val="00B30A6E"/>
    <w:pPr>
      <w:numPr>
        <w:numId w:val="16"/>
      </w:numPr>
    </w:pPr>
  </w:style>
  <w:style w:type="numbering" w:customStyle="1" w:styleId="CurrentList5">
    <w:name w:val="Current List5"/>
    <w:uiPriority w:val="99"/>
    <w:rsid w:val="00B30A6E"/>
    <w:pPr>
      <w:numPr>
        <w:numId w:val="17"/>
      </w:numPr>
    </w:pPr>
  </w:style>
  <w:style w:type="numbering" w:customStyle="1" w:styleId="CurrentList6">
    <w:name w:val="Current List6"/>
    <w:uiPriority w:val="99"/>
    <w:rsid w:val="00B30A6E"/>
    <w:pPr>
      <w:numPr>
        <w:numId w:val="18"/>
      </w:numPr>
    </w:pPr>
  </w:style>
  <w:style w:type="paragraph" w:customStyle="1" w:styleId="URL">
    <w:name w:val="URL"/>
    <w:basedOn w:val="RSCH3"/>
    <w:qFormat/>
    <w:rsid w:val="005F286E"/>
    <w:pPr>
      <w:spacing w:before="0" w:after="504"/>
    </w:pPr>
  </w:style>
  <w:style w:type="paragraph" w:customStyle="1" w:styleId="RSCURL">
    <w:name w:val="RSC URL"/>
    <w:basedOn w:val="Normal"/>
    <w:qFormat/>
    <w:rsid w:val="002549BE"/>
    <w:pPr>
      <w:spacing w:after="86"/>
      <w:ind w:right="-850"/>
      <w:jc w:val="left"/>
    </w:pPr>
    <w:rPr>
      <w:rFonts w:ascii="Century Gothic" w:hAnsi="Century Gothic"/>
      <w:b/>
      <w:bCs/>
      <w:color w:val="004976"/>
      <w:sz w:val="18"/>
      <w:szCs w:val="18"/>
    </w:rPr>
  </w:style>
  <w:style w:type="paragraph" w:customStyle="1" w:styleId="RSCH4">
    <w:name w:val="RSC H4"/>
    <w:basedOn w:val="RSCH2"/>
    <w:qFormat/>
    <w:rsid w:val="00FC3B24"/>
    <w:pPr>
      <w:spacing w:before="302" w:after="115"/>
    </w:pPr>
    <w:rPr>
      <w:b w:val="0"/>
      <w:bCs w:val="0"/>
      <w:i/>
      <w:iCs/>
      <w:sz w:val="20"/>
      <w:szCs w:val="20"/>
    </w:rPr>
  </w:style>
  <w:style w:type="paragraph" w:customStyle="1" w:styleId="RSCEQ">
    <w:name w:val="RSC EQ"/>
    <w:basedOn w:val="RSCBasictext"/>
    <w:qFormat/>
    <w:rsid w:val="00893F3D"/>
    <w:pPr>
      <w:jc w:val="center"/>
    </w:pPr>
  </w:style>
  <w:style w:type="table" w:styleId="TableGrid">
    <w:name w:val="Table Grid"/>
    <w:basedOn w:val="TableNormal"/>
    <w:uiPriority w:val="39"/>
    <w:rsid w:val="00D00AB5"/>
    <w:pPr>
      <w:spacing w:after="0" w:line="240" w:lineRule="auto"/>
      <w:ind w:left="714" w:hanging="357"/>
      <w:jc w:val="both"/>
    </w:pPr>
    <w:rPr>
      <w:rFonts w:ascii="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CurrentList7">
    <w:name w:val="Current List7"/>
    <w:uiPriority w:val="99"/>
    <w:rsid w:val="00A13442"/>
    <w:pPr>
      <w:numPr>
        <w:numId w:val="20"/>
      </w:numPr>
    </w:pPr>
  </w:style>
  <w:style w:type="character" w:styleId="UnresolvedMention">
    <w:name w:val="Unresolved Mention"/>
    <w:basedOn w:val="DefaultParagraphFont"/>
    <w:uiPriority w:val="99"/>
    <w:semiHidden/>
    <w:unhideWhenUsed/>
    <w:rsid w:val="00905E09"/>
    <w:rPr>
      <w:color w:val="605E5C"/>
      <w:shd w:val="clear" w:color="auto" w:fill="E1DFDD"/>
    </w:rPr>
  </w:style>
  <w:style w:type="character" w:styleId="IntenseEmphasis">
    <w:name w:val="Intense Emphasis"/>
    <w:basedOn w:val="DefaultParagraphFont"/>
    <w:uiPriority w:val="21"/>
    <w:qFormat/>
    <w:rsid w:val="005A5001"/>
    <w:rPr>
      <w:i/>
      <w:iCs/>
      <w:color w:val="991E66" w:themeColor="accent1"/>
    </w:rPr>
  </w:style>
  <w:style w:type="paragraph" w:customStyle="1" w:styleId="Standard">
    <w:name w:val="Standard"/>
    <w:uiPriority w:val="99"/>
    <w:semiHidden/>
    <w:rsid w:val="00071B48"/>
    <w:pPr>
      <w:suppressAutoHyphens/>
      <w:autoSpaceDN w:val="0"/>
      <w:spacing w:line="252" w:lineRule="auto"/>
    </w:pPr>
    <w:rPr>
      <w:rFonts w:ascii="Calibri" w:eastAsia="Calibri" w:hAnsi="Calibri" w:cs="Tahoma"/>
    </w:rPr>
  </w:style>
  <w:style w:type="character" w:styleId="CommentReference">
    <w:name w:val="annotation reference"/>
    <w:basedOn w:val="DefaultParagraphFont"/>
    <w:uiPriority w:val="99"/>
    <w:semiHidden/>
    <w:unhideWhenUsed/>
    <w:rsid w:val="00000624"/>
    <w:rPr>
      <w:sz w:val="16"/>
      <w:szCs w:val="16"/>
    </w:rPr>
  </w:style>
  <w:style w:type="paragraph" w:styleId="CommentText0">
    <w:name w:val="annotation text"/>
    <w:basedOn w:val="Normal"/>
    <w:link w:val="CommentTextChar"/>
    <w:uiPriority w:val="99"/>
    <w:unhideWhenUsed/>
    <w:rsid w:val="00000624"/>
    <w:pPr>
      <w:spacing w:line="240" w:lineRule="auto"/>
    </w:pPr>
  </w:style>
  <w:style w:type="character" w:customStyle="1" w:styleId="CommentTextChar">
    <w:name w:val="Comment Text Char"/>
    <w:basedOn w:val="DefaultParagraphFont"/>
    <w:link w:val="CommentText0"/>
    <w:uiPriority w:val="99"/>
    <w:rsid w:val="00000624"/>
    <w:rPr>
      <w:rFonts w:ascii="Arial" w:hAnsi="Arial" w:cs="Arial"/>
      <w:sz w:val="20"/>
      <w:szCs w:val="20"/>
      <w:lang w:eastAsia="zh-CN"/>
    </w:rPr>
  </w:style>
  <w:style w:type="paragraph" w:styleId="CommentSubject">
    <w:name w:val="annotation subject"/>
    <w:basedOn w:val="CommentText0"/>
    <w:next w:val="CommentText0"/>
    <w:link w:val="CommentSubjectChar"/>
    <w:uiPriority w:val="99"/>
    <w:semiHidden/>
    <w:unhideWhenUsed/>
    <w:rsid w:val="00000624"/>
    <w:rPr>
      <w:b/>
      <w:bCs/>
    </w:rPr>
  </w:style>
  <w:style w:type="character" w:customStyle="1" w:styleId="CommentSubjectChar">
    <w:name w:val="Comment Subject Char"/>
    <w:basedOn w:val="CommentTextChar"/>
    <w:link w:val="CommentSubject"/>
    <w:uiPriority w:val="99"/>
    <w:semiHidden/>
    <w:rsid w:val="00000624"/>
    <w:rPr>
      <w:rFonts w:ascii="Arial" w:hAnsi="Arial" w:cs="Arial"/>
      <w:b/>
      <w:bCs/>
      <w:sz w:val="20"/>
      <w:szCs w:val="20"/>
      <w:lang w:eastAsia="zh-CN"/>
    </w:rPr>
  </w:style>
  <w:style w:type="paragraph" w:styleId="ListParagraph">
    <w:name w:val="List Paragraph"/>
    <w:basedOn w:val="Normal"/>
    <w:uiPriority w:val="34"/>
    <w:qFormat/>
    <w:rsid w:val="00595158"/>
    <w:pPr>
      <w:spacing w:after="0" w:line="240" w:lineRule="auto"/>
      <w:ind w:left="720"/>
      <w:contextualSpacing/>
      <w:jc w:val="left"/>
      <w:outlineLvl w:val="9"/>
    </w:pPr>
    <w:rPr>
      <w:rFonts w:asciiTheme="minorHAnsi" w:hAnsiTheme="minorHAnsi" w:cstheme="minorBidi"/>
      <w:kern w:val="2"/>
      <w:sz w:val="24"/>
      <w:szCs w:val="24"/>
      <w:lang w:eastAsia="en-US"/>
      <w14:ligatures w14:val="standardContextual"/>
    </w:rPr>
  </w:style>
  <w:style w:type="character" w:styleId="PlaceholderText">
    <w:name w:val="Placeholder Text"/>
    <w:basedOn w:val="DefaultParagraphFont"/>
    <w:uiPriority w:val="99"/>
    <w:semiHidden/>
    <w:rsid w:val="00944C55"/>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43941">
      <w:bodyDiv w:val="1"/>
      <w:marLeft w:val="0"/>
      <w:marRight w:val="0"/>
      <w:marTop w:val="0"/>
      <w:marBottom w:val="0"/>
      <w:divBdr>
        <w:top w:val="none" w:sz="0" w:space="0" w:color="auto"/>
        <w:left w:val="none" w:sz="0" w:space="0" w:color="auto"/>
        <w:bottom w:val="none" w:sz="0" w:space="0" w:color="auto"/>
        <w:right w:val="none" w:sz="0" w:space="0" w:color="auto"/>
      </w:divBdr>
    </w:div>
    <w:div w:id="96678071">
      <w:bodyDiv w:val="1"/>
      <w:marLeft w:val="0"/>
      <w:marRight w:val="0"/>
      <w:marTop w:val="0"/>
      <w:marBottom w:val="0"/>
      <w:divBdr>
        <w:top w:val="none" w:sz="0" w:space="0" w:color="auto"/>
        <w:left w:val="none" w:sz="0" w:space="0" w:color="auto"/>
        <w:bottom w:val="none" w:sz="0" w:space="0" w:color="auto"/>
        <w:right w:val="none" w:sz="0" w:space="0" w:color="auto"/>
      </w:divBdr>
    </w:div>
    <w:div w:id="431436676">
      <w:bodyDiv w:val="1"/>
      <w:marLeft w:val="0"/>
      <w:marRight w:val="0"/>
      <w:marTop w:val="0"/>
      <w:marBottom w:val="0"/>
      <w:divBdr>
        <w:top w:val="none" w:sz="0" w:space="0" w:color="auto"/>
        <w:left w:val="none" w:sz="0" w:space="0" w:color="auto"/>
        <w:bottom w:val="none" w:sz="0" w:space="0" w:color="auto"/>
        <w:right w:val="none" w:sz="0" w:space="0" w:color="auto"/>
      </w:divBdr>
    </w:div>
    <w:div w:id="713578213">
      <w:bodyDiv w:val="1"/>
      <w:marLeft w:val="0"/>
      <w:marRight w:val="0"/>
      <w:marTop w:val="0"/>
      <w:marBottom w:val="0"/>
      <w:divBdr>
        <w:top w:val="none" w:sz="0" w:space="0" w:color="auto"/>
        <w:left w:val="none" w:sz="0" w:space="0" w:color="auto"/>
        <w:bottom w:val="none" w:sz="0" w:space="0" w:color="auto"/>
        <w:right w:val="none" w:sz="0" w:space="0" w:color="auto"/>
      </w:divBdr>
    </w:div>
    <w:div w:id="818183212">
      <w:bodyDiv w:val="1"/>
      <w:marLeft w:val="0"/>
      <w:marRight w:val="0"/>
      <w:marTop w:val="0"/>
      <w:marBottom w:val="0"/>
      <w:divBdr>
        <w:top w:val="none" w:sz="0" w:space="0" w:color="auto"/>
        <w:left w:val="none" w:sz="0" w:space="0" w:color="auto"/>
        <w:bottom w:val="none" w:sz="0" w:space="0" w:color="auto"/>
        <w:right w:val="none" w:sz="0" w:space="0" w:color="auto"/>
      </w:divBdr>
    </w:div>
    <w:div w:id="1252394981">
      <w:bodyDiv w:val="1"/>
      <w:marLeft w:val="0"/>
      <w:marRight w:val="0"/>
      <w:marTop w:val="0"/>
      <w:marBottom w:val="0"/>
      <w:divBdr>
        <w:top w:val="none" w:sz="0" w:space="0" w:color="auto"/>
        <w:left w:val="none" w:sz="0" w:space="0" w:color="auto"/>
        <w:bottom w:val="none" w:sz="0" w:space="0" w:color="auto"/>
        <w:right w:val="none" w:sz="0" w:space="0" w:color="auto"/>
      </w:divBdr>
    </w:div>
    <w:div w:id="2058387142">
      <w:bodyDiv w:val="1"/>
      <w:marLeft w:val="0"/>
      <w:marRight w:val="0"/>
      <w:marTop w:val="0"/>
      <w:marBottom w:val="0"/>
      <w:divBdr>
        <w:top w:val="none" w:sz="0" w:space="0" w:color="auto"/>
        <w:left w:val="none" w:sz="0" w:space="0" w:color="auto"/>
        <w:bottom w:val="none" w:sz="0" w:space="0" w:color="auto"/>
        <w:right w:val="none" w:sz="0" w:space="0" w:color="auto"/>
      </w:divBdr>
    </w:div>
    <w:div w:id="2117095523">
      <w:bodyDiv w:val="1"/>
      <w:marLeft w:val="0"/>
      <w:marRight w:val="0"/>
      <w:marTop w:val="0"/>
      <w:marBottom w:val="0"/>
      <w:divBdr>
        <w:top w:val="none" w:sz="0" w:space="0" w:color="auto"/>
        <w:left w:val="none" w:sz="0" w:space="0" w:color="auto"/>
        <w:bottom w:val="none" w:sz="0" w:space="0" w:color="auto"/>
        <w:right w:val="none" w:sz="0" w:space="0" w:color="auto"/>
      </w:divBdr>
      <w:divsChild>
        <w:div w:id="1157645897">
          <w:marLeft w:val="0"/>
          <w:marRight w:val="0"/>
          <w:marTop w:val="0"/>
          <w:marBottom w:val="0"/>
          <w:divBdr>
            <w:top w:val="none" w:sz="0" w:space="0" w:color="auto"/>
            <w:left w:val="none" w:sz="0" w:space="0" w:color="auto"/>
            <w:bottom w:val="none" w:sz="0" w:space="0" w:color="auto"/>
            <w:right w:val="none" w:sz="0" w:space="0" w:color="auto"/>
          </w:divBdr>
          <w:divsChild>
            <w:div w:id="76905182">
              <w:marLeft w:val="0"/>
              <w:marRight w:val="0"/>
              <w:marTop w:val="0"/>
              <w:marBottom w:val="540"/>
              <w:divBdr>
                <w:top w:val="none" w:sz="0" w:space="0" w:color="auto"/>
                <w:left w:val="none" w:sz="0" w:space="0" w:color="auto"/>
                <w:bottom w:val="none" w:sz="0" w:space="0" w:color="auto"/>
                <w:right w:val="none" w:sz="0" w:space="0" w:color="auto"/>
              </w:divBdr>
              <w:divsChild>
                <w:div w:id="297222515">
                  <w:marLeft w:val="0"/>
                  <w:marRight w:val="0"/>
                  <w:marTop w:val="0"/>
                  <w:marBottom w:val="0"/>
                  <w:divBdr>
                    <w:top w:val="none" w:sz="0" w:space="0" w:color="auto"/>
                    <w:left w:val="none" w:sz="0" w:space="0" w:color="auto"/>
                    <w:bottom w:val="none" w:sz="0" w:space="0" w:color="auto"/>
                    <w:right w:val="none" w:sz="0" w:space="0" w:color="auto"/>
                  </w:divBdr>
                  <w:divsChild>
                    <w:div w:id="1188712861">
                      <w:marLeft w:val="0"/>
                      <w:marRight w:val="417"/>
                      <w:marTop w:val="0"/>
                      <w:marBottom w:val="0"/>
                      <w:divBdr>
                        <w:top w:val="none" w:sz="0" w:space="0" w:color="auto"/>
                        <w:left w:val="none" w:sz="0" w:space="0" w:color="auto"/>
                        <w:bottom w:val="none" w:sz="0" w:space="0" w:color="auto"/>
                        <w:right w:val="none" w:sz="0" w:space="0" w:color="auto"/>
                      </w:divBdr>
                    </w:div>
                  </w:divsChild>
                </w:div>
              </w:divsChild>
            </w:div>
          </w:divsChild>
        </w:div>
        <w:div w:id="9529608">
          <w:marLeft w:val="0"/>
          <w:marRight w:val="0"/>
          <w:marTop w:val="0"/>
          <w:marBottom w:val="0"/>
          <w:divBdr>
            <w:top w:val="none" w:sz="0" w:space="0" w:color="auto"/>
            <w:left w:val="none" w:sz="0" w:space="0" w:color="auto"/>
            <w:bottom w:val="none" w:sz="0" w:space="0" w:color="auto"/>
            <w:right w:val="none" w:sz="0" w:space="0" w:color="auto"/>
          </w:divBdr>
          <w:divsChild>
            <w:div w:id="944658388">
              <w:marLeft w:val="0"/>
              <w:marRight w:val="0"/>
              <w:marTop w:val="0"/>
              <w:marBottom w:val="0"/>
              <w:divBdr>
                <w:top w:val="none" w:sz="0" w:space="0" w:color="auto"/>
                <w:left w:val="none" w:sz="0" w:space="0" w:color="auto"/>
                <w:bottom w:val="none" w:sz="0" w:space="0" w:color="auto"/>
                <w:right w:val="none" w:sz="0" w:space="0" w:color="auto"/>
              </w:divBdr>
              <w:divsChild>
                <w:div w:id="209541831">
                  <w:marLeft w:val="0"/>
                  <w:marRight w:val="417"/>
                  <w:marTop w:val="0"/>
                  <w:marBottom w:val="0"/>
                  <w:divBdr>
                    <w:top w:val="none" w:sz="0" w:space="0" w:color="auto"/>
                    <w:left w:val="none" w:sz="0" w:space="0" w:color="auto"/>
                    <w:bottom w:val="none" w:sz="0" w:space="0" w:color="auto"/>
                    <w:right w:val="none" w:sz="0" w:space="0" w:color="auto"/>
                  </w:divBdr>
                  <w:divsChild>
                    <w:div w:id="1604147997">
                      <w:marLeft w:val="0"/>
                      <w:marRight w:val="0"/>
                      <w:marTop w:val="0"/>
                      <w:marBottom w:val="0"/>
                      <w:divBdr>
                        <w:top w:val="none" w:sz="0" w:space="0" w:color="auto"/>
                        <w:left w:val="none" w:sz="0" w:space="0" w:color="auto"/>
                        <w:bottom w:val="none" w:sz="0" w:space="0" w:color="auto"/>
                        <w:right w:val="none" w:sz="0" w:space="0" w:color="auto"/>
                      </w:divBdr>
                      <w:divsChild>
                        <w:div w:id="1350716253">
                          <w:marLeft w:val="0"/>
                          <w:marRight w:val="0"/>
                          <w:marTop w:val="0"/>
                          <w:marBottom w:val="0"/>
                          <w:divBdr>
                            <w:top w:val="none" w:sz="0" w:space="0" w:color="auto"/>
                            <w:left w:val="none" w:sz="0" w:space="0" w:color="auto"/>
                            <w:bottom w:val="none" w:sz="0" w:space="0" w:color="auto"/>
                            <w:right w:val="none" w:sz="0" w:space="0" w:color="auto"/>
                          </w:divBdr>
                          <w:divsChild>
                            <w:div w:id="870340803">
                              <w:marLeft w:val="0"/>
                              <w:marRight w:val="0"/>
                              <w:marTop w:val="0"/>
                              <w:marBottom w:val="570"/>
                              <w:divBdr>
                                <w:top w:val="none" w:sz="0" w:space="0" w:color="auto"/>
                                <w:left w:val="none" w:sz="0" w:space="0" w:color="auto"/>
                                <w:bottom w:val="none" w:sz="0" w:space="0" w:color="auto"/>
                                <w:right w:val="single" w:sz="6" w:space="31" w:color="F0F2F2"/>
                              </w:divBdr>
                              <w:divsChild>
                                <w:div w:id="2043238234">
                                  <w:marLeft w:val="0"/>
                                  <w:marRight w:val="0"/>
                                  <w:marTop w:val="0"/>
                                  <w:marBottom w:val="0"/>
                                  <w:divBdr>
                                    <w:top w:val="none" w:sz="0" w:space="0" w:color="auto"/>
                                    <w:left w:val="none" w:sz="0" w:space="0" w:color="auto"/>
                                    <w:bottom w:val="none" w:sz="0" w:space="0" w:color="auto"/>
                                    <w:right w:val="none" w:sz="0" w:space="0" w:color="auto"/>
                                  </w:divBdr>
                                  <w:divsChild>
                                    <w:div w:id="1438476708">
                                      <w:marLeft w:val="0"/>
                                      <w:marRight w:val="0"/>
                                      <w:marTop w:val="0"/>
                                      <w:marBottom w:val="540"/>
                                      <w:divBdr>
                                        <w:top w:val="single" w:sz="6" w:space="0" w:color="F0F2F2"/>
                                        <w:left w:val="none" w:sz="0" w:space="0" w:color="auto"/>
                                        <w:bottom w:val="single" w:sz="6" w:space="0" w:color="F0F2F2"/>
                                        <w:right w:val="none" w:sz="0" w:space="0" w:color="auto"/>
                                      </w:divBdr>
                                      <w:divsChild>
                                        <w:div w:id="1192455669">
                                          <w:marLeft w:val="0"/>
                                          <w:marRight w:val="0"/>
                                          <w:marTop w:val="0"/>
                                          <w:marBottom w:val="0"/>
                                          <w:divBdr>
                                            <w:top w:val="none" w:sz="0" w:space="0" w:color="auto"/>
                                            <w:left w:val="none" w:sz="0" w:space="0" w:color="auto"/>
                                            <w:bottom w:val="none" w:sz="0" w:space="0" w:color="auto"/>
                                            <w:right w:val="none" w:sz="0" w:space="0" w:color="auto"/>
                                          </w:divBdr>
                                        </w:div>
                                      </w:divsChild>
                                    </w:div>
                                    <w:div w:id="1767657304">
                                      <w:marLeft w:val="0"/>
                                      <w:marRight w:val="0"/>
                                      <w:marTop w:val="0"/>
                                      <w:marBottom w:val="0"/>
                                      <w:divBdr>
                                        <w:top w:val="none" w:sz="0" w:space="0" w:color="auto"/>
                                        <w:left w:val="none" w:sz="0" w:space="0" w:color="auto"/>
                                        <w:bottom w:val="none" w:sz="0" w:space="0" w:color="auto"/>
                                        <w:right w:val="none" w:sz="0" w:space="0" w:color="auto"/>
                                      </w:divBdr>
                                      <w:divsChild>
                                        <w:div w:id="1929725963">
                                          <w:marLeft w:val="0"/>
                                          <w:marRight w:val="0"/>
                                          <w:marTop w:val="0"/>
                                          <w:marBottom w:val="0"/>
                                          <w:divBdr>
                                            <w:top w:val="none" w:sz="0" w:space="0" w:color="auto"/>
                                            <w:left w:val="none" w:sz="0" w:space="0" w:color="auto"/>
                                            <w:bottom w:val="none" w:sz="0" w:space="0" w:color="auto"/>
                                            <w:right w:val="none" w:sz="0" w:space="0" w:color="auto"/>
                                          </w:divBdr>
                                          <w:divsChild>
                                            <w:div w:id="1478304068">
                                              <w:marLeft w:val="0"/>
                                              <w:marRight w:val="0"/>
                                              <w:marTop w:val="0"/>
                                              <w:marBottom w:val="0"/>
                                              <w:divBdr>
                                                <w:top w:val="none" w:sz="0" w:space="0" w:color="auto"/>
                                                <w:left w:val="none" w:sz="0" w:space="0" w:color="auto"/>
                                                <w:bottom w:val="none" w:sz="0" w:space="0" w:color="auto"/>
                                                <w:right w:val="none" w:sz="0" w:space="0" w:color="auto"/>
                                              </w:divBdr>
                                            </w:div>
                                            <w:div w:id="234629611">
                                              <w:marLeft w:val="0"/>
                                              <w:marRight w:val="0"/>
                                              <w:marTop w:val="0"/>
                                              <w:marBottom w:val="0"/>
                                              <w:divBdr>
                                                <w:top w:val="none" w:sz="0" w:space="0" w:color="auto"/>
                                                <w:left w:val="none" w:sz="0" w:space="0" w:color="auto"/>
                                                <w:bottom w:val="none" w:sz="0" w:space="0" w:color="auto"/>
                                                <w:right w:val="none" w:sz="0" w:space="0" w:color="auto"/>
                                              </w:divBdr>
                                            </w:div>
                                            <w:div w:id="579407966">
                                              <w:marLeft w:val="0"/>
                                              <w:marRight w:val="0"/>
                                              <w:marTop w:val="0"/>
                                              <w:marBottom w:val="0"/>
                                              <w:divBdr>
                                                <w:top w:val="single" w:sz="6" w:space="0" w:color="F0F2F2"/>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37065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sc.li/3WiEzw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hyperlink" Target="https://rsc.li/3WiEzw8" TargetMode="External"/></Relationships>
</file>

<file path=word/theme/theme1.xml><?xml version="1.0" encoding="utf-8"?>
<a:theme xmlns:a="http://schemas.openxmlformats.org/drawingml/2006/main" name="Office Theme">
  <a:themeElements>
    <a:clrScheme name="EiC plum">
      <a:dk1>
        <a:sysClr val="windowText" lastClr="000000"/>
      </a:dk1>
      <a:lt1>
        <a:sysClr val="window" lastClr="FFFFFF"/>
      </a:lt1>
      <a:dk2>
        <a:srgbClr val="44546A"/>
      </a:dk2>
      <a:lt2>
        <a:srgbClr val="E7E6E6"/>
      </a:lt2>
      <a:accent1>
        <a:srgbClr val="991E66"/>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4BEB7-6C57-4F20-AD56-590B2E448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1121</TotalTime>
  <Pages>3</Pages>
  <Words>885</Words>
  <Characters>4493</Characters>
  <Application>Microsoft Office Word</Application>
  <DocSecurity>0</DocSecurity>
  <Lines>91</Lines>
  <Paragraphs>46</Paragraphs>
  <ScaleCrop>false</ScaleCrop>
  <HeadingPairs>
    <vt:vector size="2" baseType="variant">
      <vt:variant>
        <vt:lpstr>Title</vt:lpstr>
      </vt:variant>
      <vt:variant>
        <vt:i4>1</vt:i4>
      </vt:variant>
    </vt:vector>
  </HeadingPairs>
  <TitlesOfParts>
    <vt:vector size="1" baseType="lpstr">
      <vt:lpstr>Demonstrations with dry ice technician notes</vt:lpstr>
    </vt:vector>
  </TitlesOfParts>
  <Manager/>
  <Company>Royal Society of Chemistry</Company>
  <LinksUpToDate>false</LinksUpToDate>
  <CharactersWithSpaces>5360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Demonstrations with dry ice technician notes</dc:title>
  <dc:subject>Demonstrations with dry ice technician notes</dc:subject>
  <dc:creator>Royal Society of Chemistry</dc:creator>
  <cp:keywords>Carbon dioxide, dry ice, demonstration, chemistry experiment, neutralisation reaction, changes of state</cp:keywords>
  <dc:description>From Demonstrations with dry ice, Education in Chemistry, rsc.li/3WiEzw8.</dc:description>
  <cp:lastModifiedBy>Emily Kelly</cp:lastModifiedBy>
  <cp:revision>32</cp:revision>
  <dcterms:created xsi:type="dcterms:W3CDTF">2024-07-31T06:45:00Z</dcterms:created>
  <dcterms:modified xsi:type="dcterms:W3CDTF">2024-08-16T14:15:00Z</dcterms:modified>
  <cp:category/>
</cp:coreProperties>
</file>