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1EBDB97" w:rsidR="0005693A" w:rsidRDefault="00CB3315" w:rsidP="0005693A">
      <w:pPr>
        <w:pStyle w:val="Heading1"/>
      </w:pPr>
      <w:r>
        <w:t>Fixing fashion</w:t>
      </w:r>
    </w:p>
    <w:p w14:paraId="4FB10F87" w14:textId="70CB66BB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F1B99">
        <w:rPr>
          <w:rStyle w:val="LeadparagraphChar"/>
        </w:rPr>
        <w:t>November 2019</w:t>
      </w:r>
      <w:r>
        <w:rPr>
          <w:rStyle w:val="LeadparagraphChar"/>
        </w:rPr>
        <w:br/>
      </w:r>
      <w:hyperlink r:id="rId10" w:history="1">
        <w:r w:rsidR="000B13BE" w:rsidRPr="001619E0">
          <w:rPr>
            <w:rStyle w:val="Hyperlink"/>
          </w:rPr>
          <w:t>rsc.li/2Jdg7HU</w:t>
        </w:r>
      </w:hyperlink>
      <w:bookmarkStart w:id="0" w:name="_GoBack"/>
      <w:bookmarkEnd w:id="0"/>
    </w:p>
    <w:p w14:paraId="4023C6A3" w14:textId="3F13763A" w:rsidR="00F659C6" w:rsidRPr="008A2387" w:rsidRDefault="00BF3572" w:rsidP="00F659C6">
      <w:pPr>
        <w:tabs>
          <w:tab w:val="left" w:pos="284"/>
        </w:tabs>
        <w:spacing w:after="0"/>
        <w:rPr>
          <w:b/>
        </w:rPr>
      </w:pPr>
      <w:r>
        <w:rPr>
          <w:b/>
        </w:rPr>
        <w:t>A life-</w:t>
      </w:r>
      <w:r w:rsidR="00CB3315" w:rsidRPr="008A2387">
        <w:rPr>
          <w:b/>
        </w:rPr>
        <w:t xml:space="preserve">cycle assessment looks at every stage of a product’s life and assesses the impact it </w:t>
      </w:r>
      <w:r w:rsidR="008A2387" w:rsidRPr="008A2387">
        <w:rPr>
          <w:b/>
        </w:rPr>
        <w:t>has</w:t>
      </w:r>
      <w:r w:rsidR="00CB3315" w:rsidRPr="008A2387">
        <w:rPr>
          <w:b/>
        </w:rPr>
        <w:t xml:space="preserve"> on the environment.</w:t>
      </w:r>
      <w:r w:rsidR="00786B82" w:rsidRPr="008A2387">
        <w:rPr>
          <w:b/>
        </w:rPr>
        <w:t xml:space="preserve"> In this activity you </w:t>
      </w:r>
      <w:r>
        <w:rPr>
          <w:b/>
        </w:rPr>
        <w:t>will carry out a life-</w:t>
      </w:r>
      <w:r w:rsidR="008A2387">
        <w:rPr>
          <w:b/>
        </w:rPr>
        <w:t>cycle assessment for</w:t>
      </w:r>
      <w:r w:rsidR="00786B82" w:rsidRPr="008A2387">
        <w:rPr>
          <w:b/>
        </w:rPr>
        <w:t xml:space="preserve"> a cotton garment</w:t>
      </w:r>
      <w:r w:rsidR="008A2387">
        <w:rPr>
          <w:b/>
        </w:rPr>
        <w:t xml:space="preserve"> before </w:t>
      </w:r>
      <w:r w:rsidR="00786B82" w:rsidRPr="008A2387">
        <w:rPr>
          <w:b/>
        </w:rPr>
        <w:t>considering what you can do to minimise the environmental impact of your clothing choices.</w:t>
      </w:r>
    </w:p>
    <w:p w14:paraId="2BA0E033" w14:textId="77777777" w:rsidR="00CB3315" w:rsidRDefault="00CB3315" w:rsidP="00F659C6">
      <w:pPr>
        <w:tabs>
          <w:tab w:val="left" w:pos="284"/>
        </w:tabs>
        <w:spacing w:after="0"/>
      </w:pPr>
    </w:p>
    <w:p w14:paraId="6292D53A" w14:textId="09962D19" w:rsidR="00CB3315" w:rsidRDefault="00CB3315" w:rsidP="00620D57">
      <w:pPr>
        <w:tabs>
          <w:tab w:val="left" w:pos="284"/>
          <w:tab w:val="left" w:pos="709"/>
        </w:tabs>
        <w:spacing w:after="0"/>
        <w:ind w:left="709" w:hanging="709"/>
      </w:pPr>
      <w:r w:rsidRPr="00CB3315">
        <w:rPr>
          <w:b/>
        </w:rPr>
        <w:t xml:space="preserve">1. </w:t>
      </w:r>
      <w:r w:rsidRPr="00CB3315">
        <w:rPr>
          <w:b/>
        </w:rPr>
        <w:tab/>
      </w:r>
      <w:proofErr w:type="gramStart"/>
      <w:r w:rsidR="00620D57">
        <w:rPr>
          <w:b/>
        </w:rPr>
        <w:t>a</w:t>
      </w:r>
      <w:proofErr w:type="gramEnd"/>
      <w:r w:rsidR="00620D57">
        <w:rPr>
          <w:b/>
        </w:rPr>
        <w:t>.</w:t>
      </w:r>
      <w:r w:rsidR="00620D57">
        <w:rPr>
          <w:b/>
        </w:rPr>
        <w:tab/>
      </w:r>
      <w:r w:rsidR="00786B82">
        <w:t>On a copy of the article, h</w:t>
      </w:r>
      <w:r>
        <w:t>ighlight in different colours the paragraphs that relate to each of the following stages in the life</w:t>
      </w:r>
      <w:r w:rsidR="005900BA">
        <w:t xml:space="preserve"> </w:t>
      </w:r>
      <w:r>
        <w:t>cy</w:t>
      </w:r>
      <w:r w:rsidR="00A27B2E">
        <w:t>c</w:t>
      </w:r>
      <w:r>
        <w:t>le of a cotton garment.</w:t>
      </w:r>
    </w:p>
    <w:p w14:paraId="5F8CD2D6" w14:textId="4AC24DCB" w:rsidR="00CB3315" w:rsidRPr="00620D57" w:rsidRDefault="00CB3315" w:rsidP="00620D57">
      <w:pPr>
        <w:tabs>
          <w:tab w:val="left" w:pos="284"/>
          <w:tab w:val="left" w:pos="709"/>
        </w:tabs>
        <w:spacing w:before="60" w:after="0"/>
        <w:ind w:firstLine="1276"/>
        <w:rPr>
          <w:b/>
        </w:rPr>
      </w:pPr>
      <w:r w:rsidRPr="00620D57">
        <w:rPr>
          <w:b/>
        </w:rPr>
        <w:t>Obtaining the raw material</w:t>
      </w:r>
    </w:p>
    <w:p w14:paraId="711D456D" w14:textId="1B2F378B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Garment production</w:t>
      </w:r>
    </w:p>
    <w:p w14:paraId="3492B208" w14:textId="7D729E51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Transport</w:t>
      </w:r>
    </w:p>
    <w:p w14:paraId="172E0268" w14:textId="31308CED" w:rsidR="00620D57" w:rsidRPr="00620D57" w:rsidRDefault="00620D57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Retail process</w:t>
      </w:r>
    </w:p>
    <w:p w14:paraId="65FD0211" w14:textId="12C88C59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Product use</w:t>
      </w:r>
    </w:p>
    <w:p w14:paraId="1967D766" w14:textId="13E5C695" w:rsidR="00CB3315" w:rsidRPr="00620D57" w:rsidRDefault="00CB3315" w:rsidP="00620D57">
      <w:pPr>
        <w:tabs>
          <w:tab w:val="left" w:pos="284"/>
        </w:tabs>
        <w:spacing w:before="60" w:after="0"/>
        <w:ind w:firstLine="1276"/>
        <w:rPr>
          <w:b/>
        </w:rPr>
      </w:pPr>
      <w:r w:rsidRPr="00620D57">
        <w:rPr>
          <w:b/>
        </w:rPr>
        <w:t>Disposal</w:t>
      </w:r>
    </w:p>
    <w:p w14:paraId="69D8E597" w14:textId="0E157534" w:rsidR="00F659C6" w:rsidRDefault="00F659C6" w:rsidP="00CB3315"/>
    <w:p w14:paraId="0F82C800" w14:textId="5AD3D2AD" w:rsidR="00786B82" w:rsidRDefault="00620D57" w:rsidP="00620D57">
      <w:pPr>
        <w:tabs>
          <w:tab w:val="left" w:pos="284"/>
          <w:tab w:val="left" w:pos="709"/>
        </w:tabs>
        <w:ind w:left="709" w:hanging="709"/>
      </w:pPr>
      <w:r>
        <w:rPr>
          <w:b/>
        </w:rPr>
        <w:tab/>
      </w:r>
      <w:r w:rsidRPr="006D04B8">
        <w:rPr>
          <w:b/>
        </w:rPr>
        <w:t>b.</w:t>
      </w:r>
      <w:r>
        <w:tab/>
      </w:r>
      <w:r w:rsidR="00786B82">
        <w:t>Complete the table below by making</w:t>
      </w:r>
      <w:r w:rsidR="00CB3315">
        <w:t xml:space="preserve"> brief notes on the environmental</w:t>
      </w:r>
      <w:r w:rsidR="00786B82">
        <w:t xml:space="preserve"> impact of each of the different stages</w:t>
      </w:r>
      <w:r w:rsidR="00BF3572">
        <w:t>.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1"/>
        <w:gridCol w:w="2126"/>
        <w:gridCol w:w="4529"/>
      </w:tblGrid>
      <w:tr w:rsidR="00786B82" w:rsidRPr="00786B82" w14:paraId="0312C4C9" w14:textId="77777777" w:rsidTr="00786B82">
        <w:tc>
          <w:tcPr>
            <w:tcW w:w="2121" w:type="dxa"/>
          </w:tcPr>
          <w:p w14:paraId="2EF60CDB" w14:textId="6406CF14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Stage of production</w:t>
            </w:r>
          </w:p>
        </w:tc>
        <w:tc>
          <w:tcPr>
            <w:tcW w:w="2126" w:type="dxa"/>
          </w:tcPr>
          <w:p w14:paraId="3057F664" w14:textId="7443255A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Sub-stage</w:t>
            </w:r>
          </w:p>
        </w:tc>
        <w:tc>
          <w:tcPr>
            <w:tcW w:w="4529" w:type="dxa"/>
          </w:tcPr>
          <w:p w14:paraId="39942316" w14:textId="4EFCEDE6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Environmental impact</w:t>
            </w:r>
          </w:p>
        </w:tc>
      </w:tr>
      <w:tr w:rsidR="00786B82" w14:paraId="6A78886F" w14:textId="77777777" w:rsidTr="00620D57">
        <w:trPr>
          <w:trHeight w:val="1701"/>
        </w:trPr>
        <w:tc>
          <w:tcPr>
            <w:tcW w:w="2121" w:type="dxa"/>
          </w:tcPr>
          <w:p w14:paraId="0213F292" w14:textId="583F624D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Obtaining the raw materials</w:t>
            </w:r>
          </w:p>
        </w:tc>
        <w:tc>
          <w:tcPr>
            <w:tcW w:w="2126" w:type="dxa"/>
          </w:tcPr>
          <w:p w14:paraId="524D6A36" w14:textId="12AB0455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Growth of the cotton</w:t>
            </w:r>
          </w:p>
        </w:tc>
        <w:tc>
          <w:tcPr>
            <w:tcW w:w="4529" w:type="dxa"/>
          </w:tcPr>
          <w:p w14:paraId="7EF079AB" w14:textId="12371B0E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</w:tr>
      <w:tr w:rsidR="00786B82" w14:paraId="3BF63932" w14:textId="77777777" w:rsidTr="00620D57">
        <w:trPr>
          <w:trHeight w:val="1701"/>
        </w:trPr>
        <w:tc>
          <w:tcPr>
            <w:tcW w:w="2121" w:type="dxa"/>
            <w:vMerge w:val="restart"/>
          </w:tcPr>
          <w:p w14:paraId="2D16F925" w14:textId="44CC9D55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Garment production</w:t>
            </w:r>
          </w:p>
        </w:tc>
        <w:tc>
          <w:tcPr>
            <w:tcW w:w="2126" w:type="dxa"/>
          </w:tcPr>
          <w:p w14:paraId="6560CCB7" w14:textId="239661AD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Ginning, spinning, knitting or weaving</w:t>
            </w:r>
          </w:p>
        </w:tc>
        <w:tc>
          <w:tcPr>
            <w:tcW w:w="4529" w:type="dxa"/>
          </w:tcPr>
          <w:p w14:paraId="4D9A853C" w14:textId="6715AD3E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</w:tr>
      <w:tr w:rsidR="00786B82" w14:paraId="0564BD11" w14:textId="77777777" w:rsidTr="00620D57">
        <w:trPr>
          <w:trHeight w:val="1701"/>
        </w:trPr>
        <w:tc>
          <w:tcPr>
            <w:tcW w:w="2121" w:type="dxa"/>
            <w:vMerge/>
          </w:tcPr>
          <w:p w14:paraId="6FFD0A4E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  <w:tc>
          <w:tcPr>
            <w:tcW w:w="2126" w:type="dxa"/>
          </w:tcPr>
          <w:p w14:paraId="598135B1" w14:textId="2D42E723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Scouring, bleac</w:t>
            </w:r>
            <w:r w:rsidR="00620D57">
              <w:t>hing, colouration and addition of functional</w:t>
            </w:r>
            <w:r>
              <w:t xml:space="preserve"> finishes</w:t>
            </w:r>
          </w:p>
        </w:tc>
        <w:tc>
          <w:tcPr>
            <w:tcW w:w="4529" w:type="dxa"/>
          </w:tcPr>
          <w:p w14:paraId="4CF59BBF" w14:textId="45A41677" w:rsidR="00786B82" w:rsidRDefault="00786B82" w:rsidP="00620D57">
            <w:pPr>
              <w:tabs>
                <w:tab w:val="left" w:pos="284"/>
              </w:tabs>
              <w:spacing w:before="120" w:after="120"/>
            </w:pPr>
          </w:p>
        </w:tc>
      </w:tr>
      <w:tr w:rsidR="00786B82" w14:paraId="4CCDC212" w14:textId="77777777" w:rsidTr="00620D57">
        <w:trPr>
          <w:trHeight w:val="1701"/>
        </w:trPr>
        <w:tc>
          <w:tcPr>
            <w:tcW w:w="2121" w:type="dxa"/>
            <w:vMerge/>
          </w:tcPr>
          <w:p w14:paraId="04B5DE04" w14:textId="77777777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  <w:tc>
          <w:tcPr>
            <w:tcW w:w="2126" w:type="dxa"/>
          </w:tcPr>
          <w:p w14:paraId="5012F2B4" w14:textId="0CB5669E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Cutting and sewing</w:t>
            </w:r>
          </w:p>
        </w:tc>
        <w:tc>
          <w:tcPr>
            <w:tcW w:w="4529" w:type="dxa"/>
          </w:tcPr>
          <w:p w14:paraId="01F5C686" w14:textId="42FE9F22" w:rsidR="00786B82" w:rsidRDefault="00786B82" w:rsidP="00620D57">
            <w:pPr>
              <w:tabs>
                <w:tab w:val="left" w:pos="284"/>
              </w:tabs>
              <w:spacing w:before="120" w:after="120"/>
            </w:pPr>
          </w:p>
        </w:tc>
      </w:tr>
      <w:tr w:rsidR="00786B82" w14:paraId="0DE6DD76" w14:textId="77777777" w:rsidTr="00620D57">
        <w:trPr>
          <w:trHeight w:val="1701"/>
        </w:trPr>
        <w:tc>
          <w:tcPr>
            <w:tcW w:w="2121" w:type="dxa"/>
          </w:tcPr>
          <w:p w14:paraId="0C9AF9A5" w14:textId="262E6B6E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lastRenderedPageBreak/>
              <w:t>Transport</w:t>
            </w:r>
          </w:p>
        </w:tc>
        <w:tc>
          <w:tcPr>
            <w:tcW w:w="2126" w:type="dxa"/>
          </w:tcPr>
          <w:p w14:paraId="3067F5E6" w14:textId="5DDC1EFF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Container shipping</w:t>
            </w:r>
          </w:p>
        </w:tc>
        <w:tc>
          <w:tcPr>
            <w:tcW w:w="4529" w:type="dxa"/>
          </w:tcPr>
          <w:p w14:paraId="1F5152EC" w14:textId="3D2BB544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</w:tr>
      <w:tr w:rsidR="00620D57" w14:paraId="455D603B" w14:textId="77777777" w:rsidTr="00620D57">
        <w:trPr>
          <w:trHeight w:val="1701"/>
        </w:trPr>
        <w:tc>
          <w:tcPr>
            <w:tcW w:w="2121" w:type="dxa"/>
          </w:tcPr>
          <w:p w14:paraId="4E6E7319" w14:textId="2F3B69F1" w:rsidR="00620D57" w:rsidRPr="00786B82" w:rsidRDefault="00620D57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>
              <w:rPr>
                <w:b/>
              </w:rPr>
              <w:t>Retail process</w:t>
            </w:r>
          </w:p>
        </w:tc>
        <w:tc>
          <w:tcPr>
            <w:tcW w:w="2126" w:type="dxa"/>
          </w:tcPr>
          <w:p w14:paraId="7E425F3E" w14:textId="68BA3D8D" w:rsidR="00620D57" w:rsidRDefault="00620D57" w:rsidP="00786B82">
            <w:pPr>
              <w:tabs>
                <w:tab w:val="left" w:pos="284"/>
              </w:tabs>
              <w:spacing w:before="120" w:after="120"/>
            </w:pPr>
            <w:r>
              <w:t>Selling in retail stores and online</w:t>
            </w:r>
          </w:p>
        </w:tc>
        <w:tc>
          <w:tcPr>
            <w:tcW w:w="4529" w:type="dxa"/>
          </w:tcPr>
          <w:p w14:paraId="534CD392" w14:textId="50D5CA58" w:rsidR="00620D57" w:rsidRDefault="00620D57" w:rsidP="00786B82">
            <w:pPr>
              <w:tabs>
                <w:tab w:val="left" w:pos="284"/>
              </w:tabs>
              <w:spacing w:before="120" w:after="120"/>
            </w:pPr>
          </w:p>
        </w:tc>
      </w:tr>
      <w:tr w:rsidR="00786B82" w14:paraId="349C1CBA" w14:textId="77777777" w:rsidTr="00620D57">
        <w:trPr>
          <w:trHeight w:val="1701"/>
        </w:trPr>
        <w:tc>
          <w:tcPr>
            <w:tcW w:w="2121" w:type="dxa"/>
          </w:tcPr>
          <w:p w14:paraId="6CCAB468" w14:textId="609DF3C7" w:rsidR="00786B82" w:rsidRPr="00786B82" w:rsidRDefault="00786B82" w:rsidP="00786B82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786B82">
              <w:rPr>
                <w:b/>
              </w:rPr>
              <w:t>Product use</w:t>
            </w:r>
          </w:p>
        </w:tc>
        <w:tc>
          <w:tcPr>
            <w:tcW w:w="2126" w:type="dxa"/>
          </w:tcPr>
          <w:p w14:paraId="3777F0FE" w14:textId="269DFCA6" w:rsidR="00786B82" w:rsidRDefault="00786B82" w:rsidP="00786B82">
            <w:pPr>
              <w:tabs>
                <w:tab w:val="left" w:pos="284"/>
              </w:tabs>
              <w:spacing w:before="120" w:after="120"/>
            </w:pPr>
            <w:r>
              <w:t>Washing and drying</w:t>
            </w:r>
          </w:p>
        </w:tc>
        <w:tc>
          <w:tcPr>
            <w:tcW w:w="4529" w:type="dxa"/>
          </w:tcPr>
          <w:p w14:paraId="0F6519D1" w14:textId="34C0673D" w:rsidR="00786B82" w:rsidRDefault="00786B82" w:rsidP="00786B82">
            <w:pPr>
              <w:tabs>
                <w:tab w:val="left" w:pos="284"/>
              </w:tabs>
              <w:spacing w:before="120" w:after="120"/>
            </w:pPr>
          </w:p>
        </w:tc>
      </w:tr>
    </w:tbl>
    <w:p w14:paraId="1FB0AC66" w14:textId="77777777" w:rsidR="00CB3315" w:rsidRDefault="00CB3315" w:rsidP="00CB3315"/>
    <w:p w14:paraId="57D28A23" w14:textId="7E6649C7" w:rsidR="00CB3315" w:rsidRDefault="008A2387" w:rsidP="008A2387">
      <w:pPr>
        <w:tabs>
          <w:tab w:val="left" w:pos="284"/>
          <w:tab w:val="left" w:pos="709"/>
        </w:tabs>
        <w:ind w:left="709" w:hanging="709"/>
      </w:pPr>
      <w:r>
        <w:tab/>
      </w:r>
      <w:r w:rsidRPr="006D04B8">
        <w:rPr>
          <w:b/>
        </w:rPr>
        <w:t>c</w:t>
      </w:r>
      <w:r w:rsidR="00CB3315" w:rsidRPr="006D04B8">
        <w:rPr>
          <w:b/>
        </w:rPr>
        <w:t>.</w:t>
      </w:r>
      <w:r w:rsidR="00CB3315">
        <w:t xml:space="preserve"> </w:t>
      </w:r>
      <w:r w:rsidR="00786B82">
        <w:tab/>
        <w:t xml:space="preserve">Based on your </w:t>
      </w:r>
      <w:r w:rsidR="00620D57">
        <w:t xml:space="preserve">notes, allocate each sub stage as having </w:t>
      </w:r>
      <w:r w:rsidR="00A548D7">
        <w:t xml:space="preserve">either </w:t>
      </w:r>
      <w:r w:rsidR="00620D57">
        <w:t xml:space="preserve">a </w:t>
      </w:r>
      <w:r w:rsidR="00620D57" w:rsidRPr="008A2387">
        <w:rPr>
          <w:b/>
        </w:rPr>
        <w:t>high</w:t>
      </w:r>
      <w:r w:rsidR="00620D57">
        <w:t xml:space="preserve">, </w:t>
      </w:r>
      <w:r w:rsidR="00620D57" w:rsidRPr="008A2387">
        <w:rPr>
          <w:b/>
        </w:rPr>
        <w:t>medium</w:t>
      </w:r>
      <w:r w:rsidR="00620D57">
        <w:t xml:space="preserve"> or </w:t>
      </w:r>
      <w:r w:rsidR="00620D57" w:rsidRPr="008A2387">
        <w:rPr>
          <w:b/>
        </w:rPr>
        <w:t>low</w:t>
      </w:r>
      <w:r w:rsidR="00620D57">
        <w:t xml:space="preserve"> impact on the environment</w:t>
      </w:r>
      <w:r w:rsidR="00786B82">
        <w:t>.</w:t>
      </w:r>
    </w:p>
    <w:p w14:paraId="593A3736" w14:textId="2964EA23" w:rsidR="00786B82" w:rsidRDefault="00786B82" w:rsidP="00786B82">
      <w:pPr>
        <w:tabs>
          <w:tab w:val="left" w:pos="284"/>
        </w:tabs>
        <w:ind w:left="284" w:hanging="284"/>
      </w:pPr>
      <w:r>
        <w:tab/>
      </w:r>
    </w:p>
    <w:p w14:paraId="430A4CB0" w14:textId="77777777" w:rsidR="00CB3315" w:rsidRDefault="00CB3315" w:rsidP="00CB3315"/>
    <w:p w14:paraId="799F5D82" w14:textId="7EEB18C2" w:rsidR="008A2387" w:rsidRDefault="008A2387" w:rsidP="006D04B8">
      <w:pPr>
        <w:spacing w:after="360"/>
        <w:ind w:left="284" w:hanging="284"/>
      </w:pPr>
      <w:r w:rsidRPr="008A2387">
        <w:rPr>
          <w:b/>
        </w:rPr>
        <w:t>2</w:t>
      </w:r>
      <w:r w:rsidR="00CB3315" w:rsidRPr="008A2387">
        <w:rPr>
          <w:b/>
        </w:rPr>
        <w:t>.</w:t>
      </w:r>
      <w:r w:rsidR="00CB3315">
        <w:t xml:space="preserve">  </w:t>
      </w:r>
      <w:r w:rsidR="00CB3315" w:rsidRPr="00A548D7">
        <w:t>Describe</w:t>
      </w:r>
      <w:r>
        <w:t xml:space="preserve"> and </w:t>
      </w:r>
      <w:r w:rsidRPr="00A548D7">
        <w:t>explain</w:t>
      </w:r>
      <w:r w:rsidR="00CB3315">
        <w:t xml:space="preserve"> t</w:t>
      </w:r>
      <w:r>
        <w:t>hree</w:t>
      </w:r>
      <w:r w:rsidR="00CB3315">
        <w:t xml:space="preserve"> different ways in which you c</w:t>
      </w:r>
      <w:r w:rsidR="00356F7D">
        <w:t>an</w:t>
      </w:r>
      <w:r w:rsidR="00CB3315">
        <w:t xml:space="preserve"> reduce the environmental impact of your cloth</w:t>
      </w:r>
      <w:r>
        <w:t>ing.</w:t>
      </w:r>
    </w:p>
    <w:p w14:paraId="7BE009F8" w14:textId="3D84C49E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  <w:t>Method 1</w:t>
      </w:r>
      <w:r>
        <w:rPr>
          <w:b/>
        </w:rPr>
        <w:tab/>
      </w:r>
    </w:p>
    <w:p w14:paraId="7995546A" w14:textId="25003E9A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</w:r>
      <w:r w:rsidR="0061286F">
        <w:rPr>
          <w:b/>
        </w:rPr>
        <w:t>Explanation</w:t>
      </w:r>
      <w:r>
        <w:rPr>
          <w:b/>
        </w:rPr>
        <w:tab/>
      </w:r>
    </w:p>
    <w:p w14:paraId="26797D7A" w14:textId="3E2BB4CA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3421D2C" w14:textId="05572233" w:rsidR="008A2387" w:rsidRDefault="008A2387" w:rsidP="006D04B8">
      <w:pPr>
        <w:tabs>
          <w:tab w:val="right" w:leader="underscore" w:pos="9070"/>
        </w:tabs>
        <w:spacing w:after="360"/>
        <w:ind w:left="284" w:hanging="284"/>
      </w:pPr>
      <w:r>
        <w:rPr>
          <w:b/>
        </w:rPr>
        <w:tab/>
      </w:r>
      <w:r>
        <w:rPr>
          <w:b/>
        </w:rPr>
        <w:tab/>
      </w:r>
    </w:p>
    <w:p w14:paraId="6A82255A" w14:textId="48BF6A8C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  <w:t>Method 2</w:t>
      </w:r>
      <w:r>
        <w:rPr>
          <w:b/>
        </w:rPr>
        <w:tab/>
      </w:r>
    </w:p>
    <w:p w14:paraId="1DDFECA0" w14:textId="156E5EE2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</w:r>
      <w:r w:rsidR="0061286F">
        <w:rPr>
          <w:b/>
        </w:rPr>
        <w:t>Explanation</w:t>
      </w:r>
      <w:r>
        <w:rPr>
          <w:b/>
        </w:rPr>
        <w:tab/>
      </w:r>
    </w:p>
    <w:p w14:paraId="2DC39069" w14:textId="71277662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7AC7AD6E" w14:textId="3801D167" w:rsidR="008A2387" w:rsidRDefault="008A2387" w:rsidP="006D04B8">
      <w:pPr>
        <w:tabs>
          <w:tab w:val="right" w:leader="underscore" w:pos="9070"/>
        </w:tabs>
        <w:spacing w:after="360"/>
        <w:ind w:left="284" w:hanging="284"/>
      </w:pPr>
      <w:r>
        <w:rPr>
          <w:b/>
        </w:rPr>
        <w:tab/>
      </w:r>
      <w:r>
        <w:rPr>
          <w:b/>
        </w:rPr>
        <w:tab/>
      </w:r>
    </w:p>
    <w:p w14:paraId="3285846D" w14:textId="02CED32F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  <w:t>Method 3</w:t>
      </w:r>
      <w:r>
        <w:rPr>
          <w:b/>
        </w:rPr>
        <w:tab/>
      </w:r>
    </w:p>
    <w:p w14:paraId="47361C52" w14:textId="463ABBC6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</w:r>
      <w:r w:rsidR="0061286F">
        <w:rPr>
          <w:b/>
        </w:rPr>
        <w:t>Explanation</w:t>
      </w:r>
      <w:r>
        <w:rPr>
          <w:b/>
        </w:rPr>
        <w:tab/>
      </w:r>
    </w:p>
    <w:p w14:paraId="11F57767" w14:textId="3FC64C4F" w:rsidR="008A2387" w:rsidRDefault="008A2387" w:rsidP="008A2387">
      <w:pPr>
        <w:tabs>
          <w:tab w:val="right" w:leader="underscore" w:pos="9070"/>
        </w:tabs>
        <w:ind w:left="284" w:hanging="284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7613A2D7" w14:textId="1B0567D6" w:rsidR="00F8322E" w:rsidRDefault="008A2387" w:rsidP="006D04B8">
      <w:pPr>
        <w:tabs>
          <w:tab w:val="right" w:leader="underscore" w:pos="9070"/>
        </w:tabs>
        <w:ind w:left="284" w:hanging="284"/>
      </w:pPr>
      <w:r>
        <w:rPr>
          <w:b/>
        </w:rPr>
        <w:tab/>
      </w:r>
      <w:r>
        <w:rPr>
          <w:b/>
        </w:rPr>
        <w:tab/>
      </w:r>
    </w:p>
    <w:sectPr w:rsidR="00F8322E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1BC34" w14:textId="77777777" w:rsidR="00F81FE7" w:rsidRDefault="00F81FE7" w:rsidP="000D3D40">
      <w:r>
        <w:separator/>
      </w:r>
    </w:p>
  </w:endnote>
  <w:endnote w:type="continuationSeparator" w:id="0">
    <w:p w14:paraId="4EAE259C" w14:textId="77777777" w:rsidR="00F81FE7" w:rsidRDefault="00F81FE7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B812AD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B13BE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B13B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9EB685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0B13B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0B13BE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2F8BD" w14:textId="77777777" w:rsidR="00F81FE7" w:rsidRDefault="00F81FE7" w:rsidP="000D3D40">
      <w:r>
        <w:separator/>
      </w:r>
    </w:p>
  </w:footnote>
  <w:footnote w:type="continuationSeparator" w:id="0">
    <w:p w14:paraId="23B34224" w14:textId="77777777" w:rsidR="00F81FE7" w:rsidRDefault="00F81FE7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D37125"/>
    <w:multiLevelType w:val="hybridMultilevel"/>
    <w:tmpl w:val="DCB6F55A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5CAB5C8C"/>
    <w:multiLevelType w:val="hybridMultilevel"/>
    <w:tmpl w:val="876CB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A4315"/>
    <w:multiLevelType w:val="hybridMultilevel"/>
    <w:tmpl w:val="7026F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71822"/>
    <w:rsid w:val="00085F86"/>
    <w:rsid w:val="000B13BE"/>
    <w:rsid w:val="000D3D40"/>
    <w:rsid w:val="000D440E"/>
    <w:rsid w:val="0010603F"/>
    <w:rsid w:val="00112D04"/>
    <w:rsid w:val="001167A2"/>
    <w:rsid w:val="00131AA2"/>
    <w:rsid w:val="00165309"/>
    <w:rsid w:val="00170457"/>
    <w:rsid w:val="0018383B"/>
    <w:rsid w:val="001B7EB7"/>
    <w:rsid w:val="001D1E2A"/>
    <w:rsid w:val="001D7818"/>
    <w:rsid w:val="001E0F30"/>
    <w:rsid w:val="001F2D6F"/>
    <w:rsid w:val="001F36F7"/>
    <w:rsid w:val="001F589D"/>
    <w:rsid w:val="00200C3D"/>
    <w:rsid w:val="00207715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56F7D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D065C"/>
    <w:rsid w:val="00500A4D"/>
    <w:rsid w:val="005065D4"/>
    <w:rsid w:val="00510295"/>
    <w:rsid w:val="00515A5A"/>
    <w:rsid w:val="00520BDA"/>
    <w:rsid w:val="0054664B"/>
    <w:rsid w:val="005516AC"/>
    <w:rsid w:val="0056407C"/>
    <w:rsid w:val="005900BA"/>
    <w:rsid w:val="00596ABE"/>
    <w:rsid w:val="005A7495"/>
    <w:rsid w:val="005B76BA"/>
    <w:rsid w:val="005C02D2"/>
    <w:rsid w:val="005D668B"/>
    <w:rsid w:val="005F1C11"/>
    <w:rsid w:val="005F451D"/>
    <w:rsid w:val="0061286F"/>
    <w:rsid w:val="00613760"/>
    <w:rsid w:val="00620D57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04B8"/>
    <w:rsid w:val="006D3E26"/>
    <w:rsid w:val="006F6F73"/>
    <w:rsid w:val="00707FDD"/>
    <w:rsid w:val="00714A35"/>
    <w:rsid w:val="00723F23"/>
    <w:rsid w:val="0072637C"/>
    <w:rsid w:val="007358E3"/>
    <w:rsid w:val="0075451A"/>
    <w:rsid w:val="00755C7E"/>
    <w:rsid w:val="007667DD"/>
    <w:rsid w:val="007705C4"/>
    <w:rsid w:val="007830B3"/>
    <w:rsid w:val="00784400"/>
    <w:rsid w:val="00786B82"/>
    <w:rsid w:val="00795FA8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2387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27B2E"/>
    <w:rsid w:val="00A42400"/>
    <w:rsid w:val="00A50EEB"/>
    <w:rsid w:val="00A52886"/>
    <w:rsid w:val="00A548D7"/>
    <w:rsid w:val="00A71D3A"/>
    <w:rsid w:val="00A75F4C"/>
    <w:rsid w:val="00A9584B"/>
    <w:rsid w:val="00AB1738"/>
    <w:rsid w:val="00AE245A"/>
    <w:rsid w:val="00AE621F"/>
    <w:rsid w:val="00AE7C6A"/>
    <w:rsid w:val="00AF1B99"/>
    <w:rsid w:val="00AF3542"/>
    <w:rsid w:val="00AF776F"/>
    <w:rsid w:val="00B20041"/>
    <w:rsid w:val="00B3098D"/>
    <w:rsid w:val="00B57B2A"/>
    <w:rsid w:val="00BA512C"/>
    <w:rsid w:val="00BB1F22"/>
    <w:rsid w:val="00BF3572"/>
    <w:rsid w:val="00C17DDC"/>
    <w:rsid w:val="00C3053B"/>
    <w:rsid w:val="00CB3315"/>
    <w:rsid w:val="00CD10BF"/>
    <w:rsid w:val="00CD3899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568A"/>
    <w:rsid w:val="00E86125"/>
    <w:rsid w:val="00EA0301"/>
    <w:rsid w:val="00EA0DFF"/>
    <w:rsid w:val="00EC0B8E"/>
    <w:rsid w:val="00ED609E"/>
    <w:rsid w:val="00EE78E2"/>
    <w:rsid w:val="00EF1342"/>
    <w:rsid w:val="00F05BEA"/>
    <w:rsid w:val="00F17167"/>
    <w:rsid w:val="00F32AE0"/>
    <w:rsid w:val="00F33F60"/>
    <w:rsid w:val="00F47056"/>
    <w:rsid w:val="00F5556B"/>
    <w:rsid w:val="00F60031"/>
    <w:rsid w:val="00F659C6"/>
    <w:rsid w:val="00F76CF5"/>
    <w:rsid w:val="00F81FE7"/>
    <w:rsid w:val="00F8322E"/>
    <w:rsid w:val="00F91DF0"/>
    <w:rsid w:val="00F96FD9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Jdg7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Fixing fashion</dc:title>
  <dc:subject>Demonstration silver acetylide as a contact explosive</dc:subject>
  <dc:creator>Royal Society of Chemistry</dc:creator>
  <dc:description>From Fixing fashion's environmental impact, Education in Chemistry, rsc.li/2Jdg7HU</dc:description>
  <cp:lastModifiedBy>Lisa Clatworthy</cp:lastModifiedBy>
  <cp:revision>3</cp:revision>
  <cp:lastPrinted>2019-04-05T11:01:00Z</cp:lastPrinted>
  <dcterms:created xsi:type="dcterms:W3CDTF">2019-10-10T12:51:00Z</dcterms:created>
  <dcterms:modified xsi:type="dcterms:W3CDTF">2019-10-23T11:09:00Z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